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4329BE">
        <w:tc>
          <w:tcPr>
            <w:tcW w:w="2525" w:type="dxa"/>
            <w:shd w:val="clear" w:color="auto" w:fill="92CDDC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CD737E" w:rsidP="00CD73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</w:p>
        </w:tc>
      </w:tr>
      <w:tr w:rsidR="00AA0C99" w:rsidRPr="00FF3B64" w:rsidTr="004329BE">
        <w:tc>
          <w:tcPr>
            <w:tcW w:w="2525" w:type="dxa"/>
            <w:shd w:val="clear" w:color="auto" w:fill="92CDDC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BA386F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  <w:r w:rsidR="00D740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4329BE">
        <w:trPr>
          <w:trHeight w:val="117"/>
        </w:trPr>
        <w:tc>
          <w:tcPr>
            <w:tcW w:w="2525" w:type="dxa"/>
            <w:shd w:val="clear" w:color="auto" w:fill="92CDDC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2171BA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2171BA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Odgovornost i samokontrola </w:t>
            </w:r>
          </w:p>
        </w:tc>
        <w:tc>
          <w:tcPr>
            <w:tcW w:w="2268" w:type="dxa"/>
            <w:vMerge w:val="restart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CD737E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:rsidTr="004329BE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CDDC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Pr="00FF3B64" w:rsidRDefault="00E50CDB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Prevencija rizičnih ponašanja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4329BE">
        <w:tc>
          <w:tcPr>
            <w:tcW w:w="9776" w:type="dxa"/>
            <w:gridSpan w:val="4"/>
            <w:shd w:val="clear" w:color="auto" w:fill="92CDDC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000000" w:rsidRDefault="00E50CDB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E50CDB">
              <w:rPr>
                <w:color w:val="231F20"/>
              </w:rPr>
              <w:t>osr A 3.1. Razvija sliku o sebi.</w:t>
            </w:r>
          </w:p>
          <w:p w:rsidR="00000000" w:rsidRDefault="00E50CDB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E50CDB">
              <w:rPr>
                <w:color w:val="231F20"/>
              </w:rPr>
              <w:t>osr A 3.2. Upravlja svojim emocijama i ponašanjem.</w:t>
            </w:r>
          </w:p>
          <w:p w:rsidR="00000000" w:rsidRDefault="00E50CDB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E50CDB">
              <w:rPr>
                <w:color w:val="231F20"/>
              </w:rPr>
              <w:t>osr B 3.2. Razvija komunikacijske kompetencije i uvažavajuće odnose s drugima.</w:t>
            </w:r>
          </w:p>
          <w:p w:rsidR="00000000" w:rsidRDefault="00E50CDB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E50CDB">
              <w:rPr>
                <w:color w:val="231F20"/>
              </w:rPr>
              <w:t>osr B.3.3. Razvija strategije rješavanja sukoba.</w:t>
            </w:r>
          </w:p>
          <w:p w:rsidR="00000000" w:rsidRDefault="00E50CDB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E50CDB">
              <w:rPr>
                <w:color w:val="231F20"/>
              </w:rPr>
              <w:t>osr B 3.4. Suradnički uči i radi u timu.</w:t>
            </w:r>
          </w:p>
          <w:p w:rsidR="00000000" w:rsidRDefault="00E50CDB">
            <w:pPr>
              <w:pStyle w:val="t-8"/>
              <w:spacing w:before="0" w:beforeAutospacing="0" w:after="0" w:afterAutospacing="0" w:line="360" w:lineRule="auto"/>
              <w:jc w:val="both"/>
              <w:rPr>
                <w:color w:val="231F20"/>
              </w:rPr>
            </w:pPr>
            <w:r w:rsidRPr="00E50CDB">
              <w:rPr>
                <w:color w:val="231F20"/>
              </w:rPr>
              <w:t>osr C 3.1. Razlikuje sigurne od rizičnih situacija i ima razvijene osnovne strategije samozaštite.</w:t>
            </w:r>
          </w:p>
          <w:p w:rsidR="00000000" w:rsidRDefault="00E50CDB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E50CDB">
              <w:rPr>
                <w:color w:val="231F20"/>
              </w:rPr>
              <w:t>osr C 3.2. Prepoznaje važnost odgovornosti pojedinca u društvu.</w:t>
            </w:r>
          </w:p>
          <w:p w:rsidR="00000000" w:rsidRDefault="008A02CC">
            <w:pPr>
              <w:pStyle w:val="t-8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AA0C99" w:rsidRPr="00FF3B64" w:rsidTr="004329BE">
        <w:tc>
          <w:tcPr>
            <w:tcW w:w="2525" w:type="dxa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Pr="00FF3B64" w:rsidRDefault="00E50CDB" w:rsidP="00F170E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odgovornost, samokontrola, odrastanje, posljedice </w:t>
            </w:r>
          </w:p>
        </w:tc>
      </w:tr>
      <w:tr w:rsidR="00AA0C99" w:rsidRPr="00FF3B64" w:rsidTr="004329BE">
        <w:tc>
          <w:tcPr>
            <w:tcW w:w="2525" w:type="dxa"/>
            <w:tcBorders>
              <w:bottom w:val="single" w:sz="4" w:space="0" w:color="000000"/>
            </w:tcBorders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Pr="00FF3B64" w:rsidRDefault="00E50CDB" w:rsidP="0004277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kreda, </w:t>
            </w:r>
            <w:r w:rsidR="00534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radni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listići (Prilog 1)</w:t>
            </w:r>
          </w:p>
        </w:tc>
      </w:tr>
      <w:tr w:rsidR="00AA0C99" w:rsidRPr="00FF3B64" w:rsidTr="004329BE">
        <w:tc>
          <w:tcPr>
            <w:tcW w:w="9776" w:type="dxa"/>
            <w:gridSpan w:val="4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000000" w:rsidRDefault="00D7403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Uvodni dio </w:t>
            </w:r>
          </w:p>
          <w:p w:rsidR="00000000" w:rsidRDefault="000C75B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75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Razrednik/razrednica postavlja pitanja:</w:t>
            </w:r>
          </w:p>
          <w:p w:rsidR="00000000" w:rsidRDefault="000C75B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75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Što je to odgovornost? </w:t>
            </w:r>
          </w:p>
          <w:p w:rsidR="00000000" w:rsidRDefault="000C75B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75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Što je odgovorno ponašanje?</w:t>
            </w:r>
          </w:p>
          <w:p w:rsidR="00000000" w:rsidRDefault="000C75B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75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Što znači imati samokontrolu?</w:t>
            </w:r>
          </w:p>
          <w:p w:rsidR="00000000" w:rsidRDefault="000C75B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75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Razrednik/razrednica najavljuje cilj sata:</w:t>
            </w:r>
          </w:p>
          <w:p w:rsidR="00000000" w:rsidRDefault="000C75BA">
            <w:pPr>
              <w:pStyle w:val="ListParagraph"/>
              <w:rPr>
                <w:b/>
                <w:bCs/>
              </w:rPr>
            </w:pPr>
            <w:r w:rsidRPr="000C75BA">
              <w:rPr>
                <w:bCs/>
              </w:rPr>
              <w:t>Prepoznati razinu odgovornosti koja se od nas očekuje te preuzeti samokontrolu.</w:t>
            </w:r>
            <w:r w:rsidRPr="000C75BA">
              <w:rPr>
                <w:b/>
                <w:bCs/>
              </w:rPr>
              <w:t xml:space="preserve">  </w:t>
            </w:r>
          </w:p>
          <w:p w:rsidR="00000000" w:rsidRDefault="008A02CC">
            <w:pPr>
              <w:pStyle w:val="ListParagraph"/>
              <w:rPr>
                <w:b/>
                <w:bCs/>
              </w:rPr>
            </w:pPr>
          </w:p>
          <w:p w:rsidR="00000000" w:rsidRDefault="004329B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Središnji dio </w:t>
            </w:r>
          </w:p>
          <w:p w:rsidR="00000000" w:rsidRDefault="00AD38BA">
            <w:pPr>
              <w:pStyle w:val="ListParagraph"/>
              <w:numPr>
                <w:ilvl w:val="0"/>
                <w:numId w:val="9"/>
              </w:numPr>
              <w:rPr>
                <w:bCs/>
              </w:rPr>
            </w:pPr>
            <w:r>
              <w:rPr>
                <w:bCs/>
              </w:rPr>
              <w:t>A</w:t>
            </w:r>
            <w:r w:rsidR="00E50CDB">
              <w:rPr>
                <w:bCs/>
              </w:rPr>
              <w:t>ktivnost:</w:t>
            </w:r>
          </w:p>
          <w:p w:rsidR="00000000" w:rsidRDefault="000C75B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75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Razrednik/razrednica učenicima dijeli listiće (Prilog 1). </w:t>
            </w:r>
          </w:p>
          <w:p w:rsidR="00000000" w:rsidRDefault="000C75B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75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Nakon ispunjavanja listića razgovaraju, a razrednik postavlja pitanja</w:t>
            </w:r>
            <w:ins w:id="1" w:author="sk-mpovalec" w:date="2021-09-27T14:46:00Z">
              <w:r w:rsidR="00AD38BA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.</w:t>
              </w:r>
            </w:ins>
            <w:del w:id="2" w:author="sk-mpovalec" w:date="2021-09-27T14:46:00Z">
              <w:r w:rsidRPr="000C75BA" w:rsidDel="00AD38BA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delText>?</w:delText>
              </w:r>
            </w:del>
          </w:p>
          <w:p w:rsidR="00000000" w:rsidRDefault="000C75B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75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Kako ste ocijenili razinu odgovornosti u različitim razdobljima svog odrastanja?</w:t>
            </w:r>
          </w:p>
          <w:p w:rsidR="00000000" w:rsidRDefault="000C75B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75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Što možemo zaključiti iz toga?</w:t>
            </w:r>
          </w:p>
          <w:p w:rsidR="00000000" w:rsidRDefault="000C75B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75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Možemo li odgovorno ponašanje povezati sa samokontrolom? </w:t>
            </w:r>
          </w:p>
          <w:p w:rsidR="00000000" w:rsidRDefault="000C75B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75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Što znači imati samokontrolu u određenoj rizičnoj situaciji?</w:t>
            </w:r>
          </w:p>
          <w:p w:rsidR="00000000" w:rsidRDefault="000C75B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75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Koje su moguće posljedice neodgovornog ponašanja? </w:t>
            </w:r>
          </w:p>
          <w:p w:rsidR="00000000" w:rsidRDefault="008A02C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00000" w:rsidRDefault="000C75B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75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Razrednik/razrednica na ploču crta krug unutar kojeg zapisuje „</w:t>
            </w:r>
            <w:r w:rsidR="00FD7EA7" w:rsidRPr="000E2A9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ODGOVORNOST</w:t>
            </w:r>
            <w:del w:id="3" w:author="sk-mpovalec" w:date="2021-09-27T14:47:00Z">
              <w:r w:rsidRPr="000C75BA" w:rsidDel="00AD38BA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delText xml:space="preserve">“. </w:delText>
              </w:r>
            </w:del>
            <w:ins w:id="4" w:author="sk-mpovalec" w:date="2021-09-27T14:47:00Z">
              <w:r w:rsidR="00AD38BA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”</w:t>
              </w:r>
              <w:r w:rsidR="00AD38BA" w:rsidRPr="000C75BA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 xml:space="preserve">. </w:t>
              </w:r>
            </w:ins>
            <w:r w:rsidRPr="000C75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Učenici nabrajaju u kojim situacijama očekuju sami od sebe da će preuzeti samokontrolu i odgovorno se ponašati.</w:t>
            </w:r>
            <w:r w:rsidR="000E2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000000" w:rsidRDefault="000C75BA">
            <w:pPr>
              <w:pStyle w:val="ListParagraph"/>
              <w:numPr>
                <w:ilvl w:val="0"/>
                <w:numId w:val="9"/>
              </w:numPr>
              <w:rPr>
                <w:bCs/>
              </w:rPr>
            </w:pPr>
            <w:del w:id="5" w:author="sk-mpovalec" w:date="2021-09-27T14:47:00Z">
              <w:r w:rsidRPr="000C75BA" w:rsidDel="00AD38BA">
                <w:rPr>
                  <w:bCs/>
                </w:rPr>
                <w:delText>aktivnost</w:delText>
              </w:r>
            </w:del>
            <w:ins w:id="6" w:author="sk-mpovalec" w:date="2021-09-27T14:47:00Z">
              <w:r w:rsidR="00AD38BA">
                <w:rPr>
                  <w:bCs/>
                </w:rPr>
                <w:t>A</w:t>
              </w:r>
              <w:r w:rsidR="00AD38BA" w:rsidRPr="000C75BA">
                <w:rPr>
                  <w:bCs/>
                </w:rPr>
                <w:t>ktivnost</w:t>
              </w:r>
            </w:ins>
            <w:r w:rsidRPr="000C75BA">
              <w:rPr>
                <w:bCs/>
              </w:rPr>
              <w:t>:</w:t>
            </w:r>
          </w:p>
          <w:p w:rsidR="00000000" w:rsidRDefault="000C75B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75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Rad u paru. </w:t>
            </w:r>
          </w:p>
          <w:p w:rsidR="00000000" w:rsidRDefault="000C75B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75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Učenici dobivaju jednu od situacija gdje je potrebno preuzeti samokontrolu.</w:t>
            </w:r>
          </w:p>
          <w:p w:rsidR="00000000" w:rsidRDefault="000C75B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C75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Pripremaju se 5 minuta za kratku predstavu u kojoj će odglumiti situaciju preuzimanja kontrole u rizičnoj </w:t>
            </w:r>
            <w:r w:rsidR="00E50CDB" w:rsidRPr="00E50C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situaciji</w:t>
            </w:r>
            <w:r w:rsidRPr="000C75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E50C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Svaki par ima 1</w:t>
            </w:r>
            <w:ins w:id="7" w:author="sk-mpovalec" w:date="2021-09-27T14:47:00Z">
              <w:r w:rsidR="00AD38BA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 xml:space="preserve"> </w:t>
              </w:r>
            </w:ins>
            <w:del w:id="8" w:author="sk-mpovalec" w:date="2021-09-27T14:47:00Z">
              <w:r w:rsidR="00E50CDB" w:rsidDel="00AD38BA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delText>-</w:delText>
              </w:r>
            </w:del>
            <w:ins w:id="9" w:author="sk-mpovalec" w:date="2021-09-27T14:47:00Z">
              <w:r w:rsidR="00AD38BA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–</w:t>
              </w:r>
              <w:r w:rsidR="00AD38BA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 xml:space="preserve"> </w:t>
              </w:r>
            </w:ins>
            <w:r w:rsidR="00E50C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 minute za predstavu. </w:t>
            </w:r>
          </w:p>
          <w:p w:rsidR="00000000" w:rsidRDefault="000C75BA">
            <w:pPr>
              <w:spacing w:line="360" w:lineRule="auto"/>
              <w:jc w:val="both"/>
            </w:pPr>
            <w:r w:rsidRPr="000C75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:rsidR="00000000" w:rsidRDefault="000C75B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5BA">
              <w:rPr>
                <w:rFonts w:ascii="Times New Roman" w:hAnsi="Times New Roman" w:cs="Times New Roman"/>
                <w:sz w:val="24"/>
                <w:szCs w:val="24"/>
              </w:rPr>
              <w:t xml:space="preserve">Odabiru najuspješniju i najzabavniju predstavu. </w:t>
            </w:r>
          </w:p>
        </w:tc>
      </w:tr>
    </w:tbl>
    <w:p w:rsidR="000210F5" w:rsidRDefault="008A02CC"/>
    <w:p w:rsidR="00AA0C99" w:rsidRDefault="00AA0C99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br w:type="page"/>
      </w:r>
    </w:p>
    <w:p w:rsidR="00BA386F" w:rsidRDefault="00BA386F">
      <w:pPr>
        <w:rPr>
          <w:b/>
        </w:rPr>
        <w:sectPr w:rsidR="00BA386F" w:rsidSect="008F7F5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329BE" w:rsidRPr="004329BE" w:rsidRDefault="000C75BA">
      <w:pPr>
        <w:rPr>
          <w:rFonts w:ascii="Times New Roman" w:hAnsi="Times New Roman" w:cs="Times New Roman"/>
          <w:b/>
          <w:sz w:val="24"/>
          <w:szCs w:val="24"/>
        </w:rPr>
      </w:pPr>
      <w:r w:rsidRPr="000C75BA">
        <w:rPr>
          <w:rFonts w:ascii="Times New Roman" w:hAnsi="Times New Roman" w:cs="Times New Roman"/>
          <w:b/>
          <w:sz w:val="24"/>
          <w:szCs w:val="24"/>
        </w:rPr>
        <w:lastRenderedPageBreak/>
        <w:t>Prilog 1</w:t>
      </w:r>
    </w:p>
    <w:p w:rsidR="007A4D97" w:rsidRPr="00AD38BA" w:rsidRDefault="000C75BA">
      <w:pPr>
        <w:rPr>
          <w:rFonts w:ascii="Times New Roman" w:hAnsi="Times New Roman" w:cs="Times New Roman"/>
          <w:sz w:val="24"/>
          <w:szCs w:val="24"/>
          <w:rPrChange w:id="10" w:author="sk-mpovalec" w:date="2021-09-27T14:47:00Z">
            <w:rPr/>
          </w:rPrChange>
        </w:rPr>
      </w:pPr>
      <w:r w:rsidRPr="00AD38BA">
        <w:rPr>
          <w:rFonts w:ascii="Times New Roman" w:hAnsi="Times New Roman" w:cs="Times New Roman"/>
          <w:sz w:val="24"/>
          <w:szCs w:val="24"/>
          <w:rPrChange w:id="11" w:author="sk-mpovalec" w:date="2021-09-27T14:47:00Z">
            <w:rPr/>
          </w:rPrChange>
        </w:rPr>
        <w:t xml:space="preserve">Ocjenom od 1 (neodgovoran) </w:t>
      </w:r>
      <w:del w:id="12" w:author="sk-mpovalec" w:date="2021-09-27T14:47:00Z">
        <w:r w:rsidRPr="00AD38BA" w:rsidDel="00AD38BA">
          <w:rPr>
            <w:rFonts w:ascii="Times New Roman" w:hAnsi="Times New Roman" w:cs="Times New Roman"/>
            <w:sz w:val="24"/>
            <w:szCs w:val="24"/>
            <w:rPrChange w:id="13" w:author="sk-mpovalec" w:date="2021-09-27T14:47:00Z">
              <w:rPr/>
            </w:rPrChange>
          </w:rPr>
          <w:delText>-</w:delText>
        </w:r>
      </w:del>
      <w:ins w:id="14" w:author="sk-mpovalec" w:date="2021-09-27T14:47:00Z">
        <w:r w:rsidR="00AD38BA">
          <w:rPr>
            <w:rFonts w:ascii="Times New Roman" w:hAnsi="Times New Roman" w:cs="Times New Roman"/>
            <w:sz w:val="24"/>
            <w:szCs w:val="24"/>
          </w:rPr>
          <w:t>–</w:t>
        </w:r>
      </w:ins>
      <w:r w:rsidRPr="00AD38BA">
        <w:rPr>
          <w:rFonts w:ascii="Times New Roman" w:hAnsi="Times New Roman" w:cs="Times New Roman"/>
          <w:sz w:val="24"/>
          <w:szCs w:val="24"/>
          <w:rPrChange w:id="15" w:author="sk-mpovalec" w:date="2021-09-27T14:47:00Z">
            <w:rPr/>
          </w:rPrChange>
        </w:rPr>
        <w:t xml:space="preserve"> 10 (potpuno odgovoran) ocijeni </w:t>
      </w:r>
      <w:r w:rsidR="004329BE" w:rsidRPr="00AD38BA">
        <w:rPr>
          <w:rFonts w:ascii="Times New Roman" w:hAnsi="Times New Roman" w:cs="Times New Roman"/>
          <w:sz w:val="24"/>
          <w:szCs w:val="24"/>
          <w:rPrChange w:id="16" w:author="sk-mpovalec" w:date="2021-09-27T14:47:00Z">
            <w:rPr/>
          </w:rPrChange>
        </w:rPr>
        <w:t xml:space="preserve">razinu odgovornog ponašanja koju </w:t>
      </w:r>
      <w:r w:rsidRPr="00AD38BA">
        <w:rPr>
          <w:rFonts w:ascii="Times New Roman" w:hAnsi="Times New Roman" w:cs="Times New Roman"/>
          <w:sz w:val="24"/>
          <w:szCs w:val="24"/>
          <w:rPrChange w:id="17" w:author="sk-mpovalec" w:date="2021-09-27T14:47:00Z">
            <w:rPr/>
          </w:rPrChange>
        </w:rPr>
        <w:t xml:space="preserve">očekuju tvoji roditelji i okolina, </w:t>
      </w:r>
      <w:r w:rsidR="007A4D97" w:rsidRPr="00AD38BA">
        <w:rPr>
          <w:rFonts w:ascii="Times New Roman" w:hAnsi="Times New Roman" w:cs="Times New Roman"/>
          <w:sz w:val="24"/>
          <w:szCs w:val="24"/>
          <w:rPrChange w:id="18" w:author="sk-mpovalec" w:date="2021-09-27T14:47:00Z">
            <w:rPr/>
          </w:rPrChange>
        </w:rPr>
        <w:t xml:space="preserve">te kako sam/sama gledaš na svoju odgovornost tijekom svog odrastanja. </w:t>
      </w:r>
    </w:p>
    <w:tbl>
      <w:tblPr>
        <w:tblStyle w:val="TableGrid"/>
        <w:tblpPr w:leftFromText="180" w:rightFromText="180" w:vertAnchor="page" w:horzAnchor="margin" w:tblpY="3346"/>
        <w:tblW w:w="0" w:type="auto"/>
        <w:tblLook w:val="04A0"/>
        <w:tblPrChange w:id="19" w:author="sk-mpovalec" w:date="2021-09-27T14:47:00Z">
          <w:tblPr>
            <w:tblStyle w:val="TableGrid"/>
            <w:tblpPr w:leftFromText="180" w:rightFromText="180" w:vertAnchor="page" w:horzAnchor="margin" w:tblpY="2929"/>
            <w:tblW w:w="0" w:type="auto"/>
            <w:tblLook w:val="04A0"/>
          </w:tblPr>
        </w:tblPrChange>
      </w:tblPr>
      <w:tblGrid>
        <w:gridCol w:w="3020"/>
        <w:gridCol w:w="3021"/>
        <w:gridCol w:w="3021"/>
        <w:tblGridChange w:id="20">
          <w:tblGrid>
            <w:gridCol w:w="3020"/>
            <w:gridCol w:w="3021"/>
            <w:gridCol w:w="3021"/>
          </w:tblGrid>
        </w:tblGridChange>
      </w:tblGrid>
      <w:tr w:rsidR="007A4D97" w:rsidRPr="00AD38BA" w:rsidTr="00AD38BA">
        <w:tc>
          <w:tcPr>
            <w:tcW w:w="3020" w:type="dxa"/>
            <w:shd w:val="clear" w:color="auto" w:fill="92CDDC"/>
            <w:tcPrChange w:id="21" w:author="sk-mpovalec" w:date="2021-09-27T14:47:00Z">
              <w:tcPr>
                <w:tcW w:w="3020" w:type="dxa"/>
                <w:shd w:val="clear" w:color="auto" w:fill="92CDDC"/>
              </w:tcPr>
            </w:tcPrChange>
          </w:tcPr>
          <w:p w:rsidR="00000000" w:rsidRPr="00AD38BA" w:rsidRDefault="007A4D97" w:rsidP="00AD3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rPrChange w:id="22" w:author="sk-mpovalec" w:date="2021-09-27T14:47:00Z">
                  <w:rPr>
                    <w:b/>
                  </w:rPr>
                </w:rPrChange>
              </w:rPr>
            </w:pPr>
            <w:r w:rsidRPr="00AD38BA">
              <w:rPr>
                <w:rFonts w:ascii="Times New Roman" w:hAnsi="Times New Roman" w:cs="Times New Roman"/>
                <w:b/>
                <w:sz w:val="24"/>
                <w:szCs w:val="24"/>
                <w:rPrChange w:id="23" w:author="sk-mpovalec" w:date="2021-09-27T14:47:00Z">
                  <w:rPr>
                    <w:b/>
                  </w:rPr>
                </w:rPrChange>
              </w:rPr>
              <w:t>moje godine</w:t>
            </w:r>
          </w:p>
        </w:tc>
        <w:tc>
          <w:tcPr>
            <w:tcW w:w="3021" w:type="dxa"/>
            <w:shd w:val="clear" w:color="auto" w:fill="92CDDC"/>
            <w:tcPrChange w:id="24" w:author="sk-mpovalec" w:date="2021-09-27T14:47:00Z">
              <w:tcPr>
                <w:tcW w:w="3021" w:type="dxa"/>
                <w:shd w:val="clear" w:color="auto" w:fill="92CDDC"/>
              </w:tcPr>
            </w:tcPrChange>
          </w:tcPr>
          <w:p w:rsidR="00000000" w:rsidRPr="00AD38BA" w:rsidRDefault="007A4D97" w:rsidP="00AD3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rPrChange w:id="25" w:author="sk-mpovalec" w:date="2021-09-27T14:47:00Z">
                  <w:rPr>
                    <w:b/>
                  </w:rPr>
                </w:rPrChange>
              </w:rPr>
            </w:pPr>
            <w:r w:rsidRPr="00AD38BA">
              <w:rPr>
                <w:rFonts w:ascii="Times New Roman" w:hAnsi="Times New Roman" w:cs="Times New Roman"/>
                <w:b/>
                <w:sz w:val="24"/>
                <w:szCs w:val="24"/>
                <w:rPrChange w:id="26" w:author="sk-mpovalec" w:date="2021-09-27T14:47:00Z">
                  <w:rPr>
                    <w:b/>
                  </w:rPr>
                </w:rPrChange>
              </w:rPr>
              <w:t>okolina i roditelji</w:t>
            </w:r>
          </w:p>
        </w:tc>
        <w:tc>
          <w:tcPr>
            <w:tcW w:w="3021" w:type="dxa"/>
            <w:shd w:val="clear" w:color="auto" w:fill="92CDDC"/>
            <w:tcPrChange w:id="27" w:author="sk-mpovalec" w:date="2021-09-27T14:47:00Z">
              <w:tcPr>
                <w:tcW w:w="3021" w:type="dxa"/>
                <w:shd w:val="clear" w:color="auto" w:fill="92CDDC"/>
              </w:tcPr>
            </w:tcPrChange>
          </w:tcPr>
          <w:p w:rsidR="00000000" w:rsidRPr="00AD38BA" w:rsidRDefault="007A4D97" w:rsidP="00AD3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rPrChange w:id="28" w:author="sk-mpovalec" w:date="2021-09-27T14:47:00Z">
                  <w:rPr>
                    <w:b/>
                  </w:rPr>
                </w:rPrChange>
              </w:rPr>
            </w:pPr>
            <w:r w:rsidRPr="00AD38BA">
              <w:rPr>
                <w:rFonts w:ascii="Times New Roman" w:hAnsi="Times New Roman" w:cs="Times New Roman"/>
                <w:b/>
                <w:sz w:val="24"/>
                <w:szCs w:val="24"/>
                <w:rPrChange w:id="29" w:author="sk-mpovalec" w:date="2021-09-27T14:47:00Z">
                  <w:rPr>
                    <w:b/>
                  </w:rPr>
                </w:rPrChange>
              </w:rPr>
              <w:t>ja</w:t>
            </w:r>
          </w:p>
        </w:tc>
      </w:tr>
      <w:tr w:rsidR="007A4D97" w:rsidRPr="00AD38BA" w:rsidTr="00AD38BA">
        <w:tc>
          <w:tcPr>
            <w:tcW w:w="3020" w:type="dxa"/>
            <w:tcPrChange w:id="30" w:author="sk-mpovalec" w:date="2021-09-27T14:47:00Z">
              <w:tcPr>
                <w:tcW w:w="3020" w:type="dxa"/>
              </w:tcPr>
            </w:tcPrChange>
          </w:tcPr>
          <w:p w:rsidR="00000000" w:rsidRPr="00AD38BA" w:rsidRDefault="007A4D97" w:rsidP="00AD3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rPrChange w:id="31" w:author="sk-mpovalec" w:date="2021-09-27T14:47:00Z">
                  <w:rPr>
                    <w:b/>
                  </w:rPr>
                </w:rPrChange>
              </w:rPr>
            </w:pPr>
            <w:r w:rsidRPr="00AD38BA">
              <w:rPr>
                <w:rFonts w:ascii="Times New Roman" w:hAnsi="Times New Roman" w:cs="Times New Roman"/>
                <w:b/>
                <w:sz w:val="24"/>
                <w:szCs w:val="24"/>
                <w:rPrChange w:id="32" w:author="sk-mpovalec" w:date="2021-09-27T14:47:00Z">
                  <w:rPr>
                    <w:b/>
                  </w:rPr>
                </w:rPrChange>
              </w:rPr>
              <w:t>0-2 godine</w:t>
            </w:r>
          </w:p>
        </w:tc>
        <w:tc>
          <w:tcPr>
            <w:tcW w:w="3021" w:type="dxa"/>
            <w:tcPrChange w:id="33" w:author="sk-mpovalec" w:date="2021-09-27T14:47:00Z">
              <w:tcPr>
                <w:tcW w:w="3021" w:type="dxa"/>
              </w:tcPr>
            </w:tcPrChange>
          </w:tcPr>
          <w:p w:rsidR="007A4D97" w:rsidRPr="00AD38BA" w:rsidRDefault="007A4D97" w:rsidP="00AD38BA">
            <w:pPr>
              <w:rPr>
                <w:rFonts w:ascii="Times New Roman" w:hAnsi="Times New Roman" w:cs="Times New Roman"/>
                <w:b/>
                <w:sz w:val="24"/>
                <w:szCs w:val="24"/>
                <w:rPrChange w:id="34" w:author="sk-mpovalec" w:date="2021-09-27T14:47:00Z">
                  <w:rPr>
                    <w:b/>
                  </w:rPr>
                </w:rPrChange>
              </w:rPr>
            </w:pPr>
          </w:p>
        </w:tc>
        <w:tc>
          <w:tcPr>
            <w:tcW w:w="3021" w:type="dxa"/>
            <w:tcPrChange w:id="35" w:author="sk-mpovalec" w:date="2021-09-27T14:47:00Z">
              <w:tcPr>
                <w:tcW w:w="3021" w:type="dxa"/>
              </w:tcPr>
            </w:tcPrChange>
          </w:tcPr>
          <w:p w:rsidR="007A4D97" w:rsidRPr="00AD38BA" w:rsidRDefault="007A4D97" w:rsidP="00AD38BA">
            <w:pPr>
              <w:rPr>
                <w:rFonts w:ascii="Times New Roman" w:hAnsi="Times New Roman" w:cs="Times New Roman"/>
                <w:b/>
                <w:sz w:val="24"/>
                <w:szCs w:val="24"/>
                <w:rPrChange w:id="36" w:author="sk-mpovalec" w:date="2021-09-27T14:47:00Z">
                  <w:rPr>
                    <w:b/>
                  </w:rPr>
                </w:rPrChange>
              </w:rPr>
            </w:pPr>
          </w:p>
        </w:tc>
      </w:tr>
      <w:tr w:rsidR="007A4D97" w:rsidRPr="00AD38BA" w:rsidTr="00AD38BA">
        <w:tc>
          <w:tcPr>
            <w:tcW w:w="3020" w:type="dxa"/>
            <w:tcPrChange w:id="37" w:author="sk-mpovalec" w:date="2021-09-27T14:47:00Z">
              <w:tcPr>
                <w:tcW w:w="3020" w:type="dxa"/>
              </w:tcPr>
            </w:tcPrChange>
          </w:tcPr>
          <w:p w:rsidR="00000000" w:rsidRPr="00AD38BA" w:rsidRDefault="007A4D97" w:rsidP="00AD3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rPrChange w:id="38" w:author="sk-mpovalec" w:date="2021-09-27T14:47:00Z">
                  <w:rPr>
                    <w:b/>
                  </w:rPr>
                </w:rPrChange>
              </w:rPr>
            </w:pPr>
            <w:r w:rsidRPr="00AD38BA">
              <w:rPr>
                <w:rFonts w:ascii="Times New Roman" w:hAnsi="Times New Roman" w:cs="Times New Roman"/>
                <w:b/>
                <w:sz w:val="24"/>
                <w:szCs w:val="24"/>
                <w:rPrChange w:id="39" w:author="sk-mpovalec" w:date="2021-09-27T14:47:00Z">
                  <w:rPr>
                    <w:b/>
                  </w:rPr>
                </w:rPrChange>
              </w:rPr>
              <w:t>2-4 godine</w:t>
            </w:r>
          </w:p>
        </w:tc>
        <w:tc>
          <w:tcPr>
            <w:tcW w:w="3021" w:type="dxa"/>
            <w:tcPrChange w:id="40" w:author="sk-mpovalec" w:date="2021-09-27T14:47:00Z">
              <w:tcPr>
                <w:tcW w:w="3021" w:type="dxa"/>
              </w:tcPr>
            </w:tcPrChange>
          </w:tcPr>
          <w:p w:rsidR="007A4D97" w:rsidRPr="00AD38BA" w:rsidRDefault="007A4D97" w:rsidP="00AD38BA">
            <w:pPr>
              <w:rPr>
                <w:rFonts w:ascii="Times New Roman" w:hAnsi="Times New Roman" w:cs="Times New Roman"/>
                <w:b/>
                <w:sz w:val="24"/>
                <w:szCs w:val="24"/>
                <w:rPrChange w:id="41" w:author="sk-mpovalec" w:date="2021-09-27T14:47:00Z">
                  <w:rPr>
                    <w:b/>
                  </w:rPr>
                </w:rPrChange>
              </w:rPr>
            </w:pPr>
          </w:p>
        </w:tc>
        <w:tc>
          <w:tcPr>
            <w:tcW w:w="3021" w:type="dxa"/>
            <w:tcPrChange w:id="42" w:author="sk-mpovalec" w:date="2021-09-27T14:47:00Z">
              <w:tcPr>
                <w:tcW w:w="3021" w:type="dxa"/>
              </w:tcPr>
            </w:tcPrChange>
          </w:tcPr>
          <w:p w:rsidR="007A4D97" w:rsidRPr="00AD38BA" w:rsidRDefault="007A4D97" w:rsidP="00AD38BA">
            <w:pPr>
              <w:rPr>
                <w:rFonts w:ascii="Times New Roman" w:hAnsi="Times New Roman" w:cs="Times New Roman"/>
                <w:b/>
                <w:sz w:val="24"/>
                <w:szCs w:val="24"/>
                <w:rPrChange w:id="43" w:author="sk-mpovalec" w:date="2021-09-27T14:47:00Z">
                  <w:rPr>
                    <w:b/>
                  </w:rPr>
                </w:rPrChange>
              </w:rPr>
            </w:pPr>
          </w:p>
        </w:tc>
      </w:tr>
      <w:tr w:rsidR="007A4D97" w:rsidRPr="00AD38BA" w:rsidTr="00AD38BA">
        <w:tc>
          <w:tcPr>
            <w:tcW w:w="3020" w:type="dxa"/>
            <w:tcPrChange w:id="44" w:author="sk-mpovalec" w:date="2021-09-27T14:47:00Z">
              <w:tcPr>
                <w:tcW w:w="3020" w:type="dxa"/>
              </w:tcPr>
            </w:tcPrChange>
          </w:tcPr>
          <w:p w:rsidR="00000000" w:rsidRPr="00AD38BA" w:rsidRDefault="007A4D97" w:rsidP="00AD3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rPrChange w:id="45" w:author="sk-mpovalec" w:date="2021-09-27T14:47:00Z">
                  <w:rPr>
                    <w:b/>
                  </w:rPr>
                </w:rPrChange>
              </w:rPr>
            </w:pPr>
            <w:r w:rsidRPr="00AD38BA">
              <w:rPr>
                <w:rFonts w:ascii="Times New Roman" w:hAnsi="Times New Roman" w:cs="Times New Roman"/>
                <w:b/>
                <w:sz w:val="24"/>
                <w:szCs w:val="24"/>
                <w:rPrChange w:id="46" w:author="sk-mpovalec" w:date="2021-09-27T14:47:00Z">
                  <w:rPr>
                    <w:b/>
                  </w:rPr>
                </w:rPrChange>
              </w:rPr>
              <w:t>4-6 godine</w:t>
            </w:r>
          </w:p>
        </w:tc>
        <w:tc>
          <w:tcPr>
            <w:tcW w:w="3021" w:type="dxa"/>
            <w:tcPrChange w:id="47" w:author="sk-mpovalec" w:date="2021-09-27T14:47:00Z">
              <w:tcPr>
                <w:tcW w:w="3021" w:type="dxa"/>
              </w:tcPr>
            </w:tcPrChange>
          </w:tcPr>
          <w:p w:rsidR="007A4D97" w:rsidRPr="00AD38BA" w:rsidRDefault="007A4D97" w:rsidP="00AD38BA">
            <w:pPr>
              <w:rPr>
                <w:rFonts w:ascii="Times New Roman" w:hAnsi="Times New Roman" w:cs="Times New Roman"/>
                <w:b/>
                <w:sz w:val="24"/>
                <w:szCs w:val="24"/>
                <w:rPrChange w:id="48" w:author="sk-mpovalec" w:date="2021-09-27T14:47:00Z">
                  <w:rPr>
                    <w:b/>
                  </w:rPr>
                </w:rPrChange>
              </w:rPr>
            </w:pPr>
          </w:p>
        </w:tc>
        <w:tc>
          <w:tcPr>
            <w:tcW w:w="3021" w:type="dxa"/>
            <w:tcPrChange w:id="49" w:author="sk-mpovalec" w:date="2021-09-27T14:47:00Z">
              <w:tcPr>
                <w:tcW w:w="3021" w:type="dxa"/>
              </w:tcPr>
            </w:tcPrChange>
          </w:tcPr>
          <w:p w:rsidR="007A4D97" w:rsidRPr="00AD38BA" w:rsidRDefault="007A4D97" w:rsidP="00AD38BA">
            <w:pPr>
              <w:rPr>
                <w:rFonts w:ascii="Times New Roman" w:hAnsi="Times New Roman" w:cs="Times New Roman"/>
                <w:b/>
                <w:sz w:val="24"/>
                <w:szCs w:val="24"/>
                <w:rPrChange w:id="50" w:author="sk-mpovalec" w:date="2021-09-27T14:47:00Z">
                  <w:rPr>
                    <w:b/>
                  </w:rPr>
                </w:rPrChange>
              </w:rPr>
            </w:pPr>
          </w:p>
        </w:tc>
      </w:tr>
      <w:tr w:rsidR="007A4D97" w:rsidRPr="00AD38BA" w:rsidTr="00AD38BA">
        <w:tc>
          <w:tcPr>
            <w:tcW w:w="3020" w:type="dxa"/>
            <w:tcPrChange w:id="51" w:author="sk-mpovalec" w:date="2021-09-27T14:47:00Z">
              <w:tcPr>
                <w:tcW w:w="3020" w:type="dxa"/>
              </w:tcPr>
            </w:tcPrChange>
          </w:tcPr>
          <w:p w:rsidR="00000000" w:rsidRPr="00AD38BA" w:rsidRDefault="007A4D97" w:rsidP="00AD3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rPrChange w:id="52" w:author="sk-mpovalec" w:date="2021-09-27T14:47:00Z">
                  <w:rPr>
                    <w:b/>
                  </w:rPr>
                </w:rPrChange>
              </w:rPr>
            </w:pPr>
            <w:r w:rsidRPr="00AD38BA">
              <w:rPr>
                <w:rFonts w:ascii="Times New Roman" w:hAnsi="Times New Roman" w:cs="Times New Roman"/>
                <w:b/>
                <w:sz w:val="24"/>
                <w:szCs w:val="24"/>
                <w:rPrChange w:id="53" w:author="sk-mpovalec" w:date="2021-09-27T14:47:00Z">
                  <w:rPr>
                    <w:b/>
                  </w:rPr>
                </w:rPrChange>
              </w:rPr>
              <w:t>6-8 godine</w:t>
            </w:r>
          </w:p>
        </w:tc>
        <w:tc>
          <w:tcPr>
            <w:tcW w:w="3021" w:type="dxa"/>
            <w:tcPrChange w:id="54" w:author="sk-mpovalec" w:date="2021-09-27T14:47:00Z">
              <w:tcPr>
                <w:tcW w:w="3021" w:type="dxa"/>
              </w:tcPr>
            </w:tcPrChange>
          </w:tcPr>
          <w:p w:rsidR="007A4D97" w:rsidRPr="00AD38BA" w:rsidRDefault="007A4D97" w:rsidP="00AD38BA">
            <w:pPr>
              <w:rPr>
                <w:rFonts w:ascii="Times New Roman" w:hAnsi="Times New Roman" w:cs="Times New Roman"/>
                <w:b/>
                <w:sz w:val="24"/>
                <w:szCs w:val="24"/>
                <w:rPrChange w:id="55" w:author="sk-mpovalec" w:date="2021-09-27T14:47:00Z">
                  <w:rPr>
                    <w:b/>
                  </w:rPr>
                </w:rPrChange>
              </w:rPr>
            </w:pPr>
          </w:p>
        </w:tc>
        <w:tc>
          <w:tcPr>
            <w:tcW w:w="3021" w:type="dxa"/>
            <w:tcPrChange w:id="56" w:author="sk-mpovalec" w:date="2021-09-27T14:47:00Z">
              <w:tcPr>
                <w:tcW w:w="3021" w:type="dxa"/>
              </w:tcPr>
            </w:tcPrChange>
          </w:tcPr>
          <w:p w:rsidR="007A4D97" w:rsidRPr="00AD38BA" w:rsidRDefault="007A4D97" w:rsidP="00AD38BA">
            <w:pPr>
              <w:rPr>
                <w:rFonts w:ascii="Times New Roman" w:hAnsi="Times New Roman" w:cs="Times New Roman"/>
                <w:b/>
                <w:sz w:val="24"/>
                <w:szCs w:val="24"/>
                <w:rPrChange w:id="57" w:author="sk-mpovalec" w:date="2021-09-27T14:47:00Z">
                  <w:rPr>
                    <w:b/>
                  </w:rPr>
                </w:rPrChange>
              </w:rPr>
            </w:pPr>
          </w:p>
        </w:tc>
      </w:tr>
      <w:tr w:rsidR="007A4D97" w:rsidRPr="00AD38BA" w:rsidTr="00AD38BA">
        <w:tc>
          <w:tcPr>
            <w:tcW w:w="3020" w:type="dxa"/>
            <w:tcPrChange w:id="58" w:author="sk-mpovalec" w:date="2021-09-27T14:47:00Z">
              <w:tcPr>
                <w:tcW w:w="3020" w:type="dxa"/>
              </w:tcPr>
            </w:tcPrChange>
          </w:tcPr>
          <w:p w:rsidR="00000000" w:rsidRPr="00AD38BA" w:rsidRDefault="007A4D97" w:rsidP="00AD3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rPrChange w:id="59" w:author="sk-mpovalec" w:date="2021-09-27T14:47:00Z">
                  <w:rPr>
                    <w:b/>
                  </w:rPr>
                </w:rPrChange>
              </w:rPr>
            </w:pPr>
            <w:r w:rsidRPr="00AD38BA">
              <w:rPr>
                <w:rFonts w:ascii="Times New Roman" w:hAnsi="Times New Roman" w:cs="Times New Roman"/>
                <w:b/>
                <w:sz w:val="24"/>
                <w:szCs w:val="24"/>
                <w:rPrChange w:id="60" w:author="sk-mpovalec" w:date="2021-09-27T14:47:00Z">
                  <w:rPr>
                    <w:b/>
                  </w:rPr>
                </w:rPrChange>
              </w:rPr>
              <w:t>8-10 godine</w:t>
            </w:r>
          </w:p>
        </w:tc>
        <w:tc>
          <w:tcPr>
            <w:tcW w:w="3021" w:type="dxa"/>
            <w:tcPrChange w:id="61" w:author="sk-mpovalec" w:date="2021-09-27T14:47:00Z">
              <w:tcPr>
                <w:tcW w:w="3021" w:type="dxa"/>
              </w:tcPr>
            </w:tcPrChange>
          </w:tcPr>
          <w:p w:rsidR="007A4D97" w:rsidRPr="00AD38BA" w:rsidRDefault="007A4D97" w:rsidP="00AD38BA">
            <w:pPr>
              <w:rPr>
                <w:rFonts w:ascii="Times New Roman" w:hAnsi="Times New Roman" w:cs="Times New Roman"/>
                <w:b/>
                <w:sz w:val="24"/>
                <w:szCs w:val="24"/>
                <w:rPrChange w:id="62" w:author="sk-mpovalec" w:date="2021-09-27T14:47:00Z">
                  <w:rPr>
                    <w:b/>
                  </w:rPr>
                </w:rPrChange>
              </w:rPr>
            </w:pPr>
          </w:p>
        </w:tc>
        <w:tc>
          <w:tcPr>
            <w:tcW w:w="3021" w:type="dxa"/>
            <w:tcPrChange w:id="63" w:author="sk-mpovalec" w:date="2021-09-27T14:47:00Z">
              <w:tcPr>
                <w:tcW w:w="3021" w:type="dxa"/>
              </w:tcPr>
            </w:tcPrChange>
          </w:tcPr>
          <w:p w:rsidR="007A4D97" w:rsidRPr="00AD38BA" w:rsidRDefault="007A4D97" w:rsidP="00AD38BA">
            <w:pPr>
              <w:rPr>
                <w:rFonts w:ascii="Times New Roman" w:hAnsi="Times New Roman" w:cs="Times New Roman"/>
                <w:b/>
                <w:sz w:val="24"/>
                <w:szCs w:val="24"/>
                <w:rPrChange w:id="64" w:author="sk-mpovalec" w:date="2021-09-27T14:47:00Z">
                  <w:rPr>
                    <w:b/>
                  </w:rPr>
                </w:rPrChange>
              </w:rPr>
            </w:pPr>
          </w:p>
        </w:tc>
      </w:tr>
      <w:tr w:rsidR="007A4D97" w:rsidRPr="00AD38BA" w:rsidTr="00AD38BA">
        <w:tc>
          <w:tcPr>
            <w:tcW w:w="3020" w:type="dxa"/>
            <w:tcPrChange w:id="65" w:author="sk-mpovalec" w:date="2021-09-27T14:47:00Z">
              <w:tcPr>
                <w:tcW w:w="3020" w:type="dxa"/>
              </w:tcPr>
            </w:tcPrChange>
          </w:tcPr>
          <w:p w:rsidR="00000000" w:rsidRPr="00AD38BA" w:rsidRDefault="007A4D97" w:rsidP="00AD3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rPrChange w:id="66" w:author="sk-mpovalec" w:date="2021-09-27T14:47:00Z">
                  <w:rPr>
                    <w:b/>
                  </w:rPr>
                </w:rPrChange>
              </w:rPr>
            </w:pPr>
            <w:r w:rsidRPr="00AD38BA">
              <w:rPr>
                <w:rFonts w:ascii="Times New Roman" w:hAnsi="Times New Roman" w:cs="Times New Roman"/>
                <w:b/>
                <w:sz w:val="24"/>
                <w:szCs w:val="24"/>
                <w:rPrChange w:id="67" w:author="sk-mpovalec" w:date="2021-09-27T14:47:00Z">
                  <w:rPr>
                    <w:b/>
                  </w:rPr>
                </w:rPrChange>
              </w:rPr>
              <w:t>10-12 godine</w:t>
            </w:r>
          </w:p>
        </w:tc>
        <w:tc>
          <w:tcPr>
            <w:tcW w:w="3021" w:type="dxa"/>
            <w:tcPrChange w:id="68" w:author="sk-mpovalec" w:date="2021-09-27T14:47:00Z">
              <w:tcPr>
                <w:tcW w:w="3021" w:type="dxa"/>
              </w:tcPr>
            </w:tcPrChange>
          </w:tcPr>
          <w:p w:rsidR="007A4D97" w:rsidRPr="00AD38BA" w:rsidRDefault="007A4D97" w:rsidP="00AD38BA">
            <w:pPr>
              <w:rPr>
                <w:rFonts w:ascii="Times New Roman" w:hAnsi="Times New Roman" w:cs="Times New Roman"/>
                <w:b/>
                <w:sz w:val="24"/>
                <w:szCs w:val="24"/>
                <w:rPrChange w:id="69" w:author="sk-mpovalec" w:date="2021-09-27T14:47:00Z">
                  <w:rPr>
                    <w:b/>
                  </w:rPr>
                </w:rPrChange>
              </w:rPr>
            </w:pPr>
          </w:p>
        </w:tc>
        <w:tc>
          <w:tcPr>
            <w:tcW w:w="3021" w:type="dxa"/>
            <w:tcPrChange w:id="70" w:author="sk-mpovalec" w:date="2021-09-27T14:47:00Z">
              <w:tcPr>
                <w:tcW w:w="3021" w:type="dxa"/>
              </w:tcPr>
            </w:tcPrChange>
          </w:tcPr>
          <w:p w:rsidR="007A4D97" w:rsidRPr="00AD38BA" w:rsidRDefault="007A4D97" w:rsidP="00AD38BA">
            <w:pPr>
              <w:rPr>
                <w:rFonts w:ascii="Times New Roman" w:hAnsi="Times New Roman" w:cs="Times New Roman"/>
                <w:b/>
                <w:sz w:val="24"/>
                <w:szCs w:val="24"/>
                <w:rPrChange w:id="71" w:author="sk-mpovalec" w:date="2021-09-27T14:47:00Z">
                  <w:rPr>
                    <w:b/>
                  </w:rPr>
                </w:rPrChange>
              </w:rPr>
            </w:pPr>
          </w:p>
        </w:tc>
      </w:tr>
      <w:tr w:rsidR="007A4D97" w:rsidRPr="00AD38BA" w:rsidTr="00AD38BA">
        <w:tc>
          <w:tcPr>
            <w:tcW w:w="3020" w:type="dxa"/>
            <w:tcPrChange w:id="72" w:author="sk-mpovalec" w:date="2021-09-27T14:47:00Z">
              <w:tcPr>
                <w:tcW w:w="3020" w:type="dxa"/>
              </w:tcPr>
            </w:tcPrChange>
          </w:tcPr>
          <w:p w:rsidR="00000000" w:rsidRPr="00AD38BA" w:rsidRDefault="007A4D97" w:rsidP="00AD3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rPrChange w:id="73" w:author="sk-mpovalec" w:date="2021-09-27T14:47:00Z">
                  <w:rPr>
                    <w:b/>
                  </w:rPr>
                </w:rPrChange>
              </w:rPr>
            </w:pPr>
            <w:r w:rsidRPr="00AD38BA">
              <w:rPr>
                <w:rFonts w:ascii="Times New Roman" w:hAnsi="Times New Roman" w:cs="Times New Roman"/>
                <w:b/>
                <w:sz w:val="24"/>
                <w:szCs w:val="24"/>
                <w:rPrChange w:id="74" w:author="sk-mpovalec" w:date="2021-09-27T14:47:00Z">
                  <w:rPr>
                    <w:b/>
                  </w:rPr>
                </w:rPrChange>
              </w:rPr>
              <w:t>12-14 godine</w:t>
            </w:r>
          </w:p>
        </w:tc>
        <w:tc>
          <w:tcPr>
            <w:tcW w:w="3021" w:type="dxa"/>
            <w:tcPrChange w:id="75" w:author="sk-mpovalec" w:date="2021-09-27T14:47:00Z">
              <w:tcPr>
                <w:tcW w:w="3021" w:type="dxa"/>
              </w:tcPr>
            </w:tcPrChange>
          </w:tcPr>
          <w:p w:rsidR="007A4D97" w:rsidRPr="00AD38BA" w:rsidRDefault="007A4D97" w:rsidP="00AD38BA">
            <w:pPr>
              <w:rPr>
                <w:rFonts w:ascii="Times New Roman" w:hAnsi="Times New Roman" w:cs="Times New Roman"/>
                <w:b/>
                <w:sz w:val="24"/>
                <w:szCs w:val="24"/>
                <w:rPrChange w:id="76" w:author="sk-mpovalec" w:date="2021-09-27T14:47:00Z">
                  <w:rPr>
                    <w:b/>
                  </w:rPr>
                </w:rPrChange>
              </w:rPr>
            </w:pPr>
          </w:p>
        </w:tc>
        <w:tc>
          <w:tcPr>
            <w:tcW w:w="3021" w:type="dxa"/>
            <w:tcPrChange w:id="77" w:author="sk-mpovalec" w:date="2021-09-27T14:47:00Z">
              <w:tcPr>
                <w:tcW w:w="3021" w:type="dxa"/>
              </w:tcPr>
            </w:tcPrChange>
          </w:tcPr>
          <w:p w:rsidR="007A4D97" w:rsidRPr="00AD38BA" w:rsidRDefault="007A4D97" w:rsidP="00AD38BA">
            <w:pPr>
              <w:rPr>
                <w:rFonts w:ascii="Times New Roman" w:hAnsi="Times New Roman" w:cs="Times New Roman"/>
                <w:b/>
                <w:sz w:val="24"/>
                <w:szCs w:val="24"/>
                <w:rPrChange w:id="78" w:author="sk-mpovalec" w:date="2021-09-27T14:47:00Z">
                  <w:rPr>
                    <w:b/>
                  </w:rPr>
                </w:rPrChange>
              </w:rPr>
            </w:pPr>
          </w:p>
        </w:tc>
      </w:tr>
    </w:tbl>
    <w:p w:rsidR="007A4D97" w:rsidRPr="00AD38BA" w:rsidRDefault="007A4D97">
      <w:pPr>
        <w:rPr>
          <w:rFonts w:ascii="Times New Roman" w:hAnsi="Times New Roman" w:cs="Times New Roman"/>
          <w:b/>
          <w:sz w:val="24"/>
          <w:szCs w:val="24"/>
          <w:rPrChange w:id="79" w:author="sk-mpovalec" w:date="2021-09-27T14:47:00Z">
            <w:rPr>
              <w:b/>
            </w:rPr>
          </w:rPrChange>
        </w:rPr>
      </w:pPr>
    </w:p>
    <w:p w:rsidR="00AD38BA" w:rsidRPr="00AD38BA" w:rsidRDefault="00AD38BA" w:rsidP="00AD38BA">
      <w:pPr>
        <w:rPr>
          <w:ins w:id="80" w:author="sk-mpovalec" w:date="2021-09-27T14:48:00Z"/>
          <w:rFonts w:ascii="Times New Roman" w:hAnsi="Times New Roman" w:cs="Times New Roman"/>
          <w:sz w:val="24"/>
          <w:szCs w:val="24"/>
        </w:rPr>
      </w:pPr>
      <w:ins w:id="81" w:author="sk-mpovalec" w:date="2021-09-27T14:48:00Z">
        <w:r w:rsidRPr="00AD38BA">
          <w:rPr>
            <w:rFonts w:ascii="Times New Roman" w:hAnsi="Times New Roman" w:cs="Times New Roman"/>
            <w:sz w:val="24"/>
            <w:szCs w:val="24"/>
          </w:rPr>
          <w:t xml:space="preserve">Ocjenom od 1 (neodgovoran) </w:t>
        </w:r>
        <w:r>
          <w:rPr>
            <w:rFonts w:ascii="Times New Roman" w:hAnsi="Times New Roman" w:cs="Times New Roman"/>
            <w:sz w:val="24"/>
            <w:szCs w:val="24"/>
          </w:rPr>
          <w:t>–</w:t>
        </w:r>
        <w:r w:rsidRPr="00AD38BA">
          <w:rPr>
            <w:rFonts w:ascii="Times New Roman" w:hAnsi="Times New Roman" w:cs="Times New Roman"/>
            <w:sz w:val="24"/>
            <w:szCs w:val="24"/>
          </w:rPr>
          <w:t xml:space="preserve"> 10 (potpuno odgovoran) ocijeni razinu odgovornog ponašanja koju očekuju tvoji roditelji i okolina, te kako sam/sama gledaš na svoju odgovornost tijekom svog odrastanja. </w:t>
        </w:r>
      </w:ins>
    </w:p>
    <w:tbl>
      <w:tblPr>
        <w:tblStyle w:val="TableGrid"/>
        <w:tblpPr w:leftFromText="180" w:rightFromText="180" w:vertAnchor="page" w:horzAnchor="margin" w:tblpY="3346"/>
        <w:tblW w:w="0" w:type="auto"/>
        <w:tblLook w:val="04A0"/>
      </w:tblPr>
      <w:tblGrid>
        <w:gridCol w:w="3020"/>
        <w:gridCol w:w="3021"/>
        <w:gridCol w:w="3021"/>
      </w:tblGrid>
      <w:tr w:rsidR="00AD38BA" w:rsidRPr="00AD38BA" w:rsidTr="009B103E">
        <w:trPr>
          <w:ins w:id="82" w:author="sk-mpovalec" w:date="2021-09-27T14:48:00Z"/>
        </w:trPr>
        <w:tc>
          <w:tcPr>
            <w:tcW w:w="3020" w:type="dxa"/>
            <w:shd w:val="clear" w:color="auto" w:fill="92CDDC"/>
          </w:tcPr>
          <w:p w:rsidR="00AD38BA" w:rsidRPr="00AD38BA" w:rsidRDefault="00AD38BA" w:rsidP="009B103E">
            <w:pPr>
              <w:jc w:val="center"/>
              <w:rPr>
                <w:ins w:id="83" w:author="sk-mpovalec" w:date="2021-09-27T14:48:00Z"/>
                <w:rFonts w:ascii="Times New Roman" w:hAnsi="Times New Roman" w:cs="Times New Roman"/>
                <w:b/>
                <w:sz w:val="24"/>
                <w:szCs w:val="24"/>
              </w:rPr>
            </w:pPr>
            <w:ins w:id="84" w:author="sk-mpovalec" w:date="2021-09-27T14:48:00Z">
              <w:r w:rsidRPr="00AD38BA">
                <w:rPr>
                  <w:rFonts w:ascii="Times New Roman" w:hAnsi="Times New Roman" w:cs="Times New Roman"/>
                  <w:b/>
                  <w:sz w:val="24"/>
                  <w:szCs w:val="24"/>
                </w:rPr>
                <w:t>Moje godine</w:t>
              </w:r>
            </w:ins>
          </w:p>
        </w:tc>
        <w:tc>
          <w:tcPr>
            <w:tcW w:w="3021" w:type="dxa"/>
            <w:shd w:val="clear" w:color="auto" w:fill="92CDDC"/>
          </w:tcPr>
          <w:p w:rsidR="00AD38BA" w:rsidRPr="00AD38BA" w:rsidRDefault="00AD38BA" w:rsidP="009B103E">
            <w:pPr>
              <w:jc w:val="center"/>
              <w:rPr>
                <w:ins w:id="85" w:author="sk-mpovalec" w:date="2021-09-27T14:48:00Z"/>
                <w:rFonts w:ascii="Times New Roman" w:hAnsi="Times New Roman" w:cs="Times New Roman"/>
                <w:b/>
                <w:sz w:val="24"/>
                <w:szCs w:val="24"/>
              </w:rPr>
            </w:pPr>
            <w:ins w:id="86" w:author="sk-mpovalec" w:date="2021-09-27T14:48:00Z">
              <w:r w:rsidRPr="00AD38BA">
                <w:rPr>
                  <w:rFonts w:ascii="Times New Roman" w:hAnsi="Times New Roman" w:cs="Times New Roman"/>
                  <w:b/>
                  <w:sz w:val="24"/>
                  <w:szCs w:val="24"/>
                </w:rPr>
                <w:t>Okolina i roditelji</w:t>
              </w:r>
            </w:ins>
          </w:p>
        </w:tc>
        <w:tc>
          <w:tcPr>
            <w:tcW w:w="3021" w:type="dxa"/>
            <w:shd w:val="clear" w:color="auto" w:fill="92CDDC"/>
          </w:tcPr>
          <w:p w:rsidR="00AD38BA" w:rsidRPr="00AD38BA" w:rsidRDefault="00AD38BA" w:rsidP="00AD38BA">
            <w:pPr>
              <w:tabs>
                <w:tab w:val="left" w:pos="1185"/>
                <w:tab w:val="center" w:pos="1402"/>
              </w:tabs>
              <w:jc w:val="left"/>
              <w:rPr>
                <w:ins w:id="87" w:author="sk-mpovalec" w:date="2021-09-27T14:48:00Z"/>
                <w:rFonts w:ascii="Times New Roman" w:hAnsi="Times New Roman" w:cs="Times New Roman"/>
                <w:b/>
                <w:sz w:val="24"/>
                <w:szCs w:val="24"/>
              </w:rPr>
              <w:pPrChange w:id="88" w:author="sk-mpovalec" w:date="2021-09-27T14:48:00Z">
                <w:pPr>
                  <w:framePr w:hSpace="180" w:wrap="around" w:vAnchor="page" w:hAnchor="margin" w:y="3346"/>
                  <w:jc w:val="center"/>
                </w:pPr>
              </w:pPrChange>
            </w:pPr>
            <w:ins w:id="89" w:author="sk-mpovalec" w:date="2021-09-27T14:48:00Z"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ab/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ab/>
                <w:t>J</w:t>
              </w:r>
              <w:r w:rsidRPr="00AD38BA">
                <w:rPr>
                  <w:rFonts w:ascii="Times New Roman" w:hAnsi="Times New Roman" w:cs="Times New Roman"/>
                  <w:b/>
                  <w:sz w:val="24"/>
                  <w:szCs w:val="24"/>
                </w:rPr>
                <w:t>a</w:t>
              </w:r>
            </w:ins>
          </w:p>
        </w:tc>
      </w:tr>
      <w:tr w:rsidR="00AD38BA" w:rsidRPr="00AD38BA" w:rsidTr="009B103E">
        <w:trPr>
          <w:ins w:id="90" w:author="sk-mpovalec" w:date="2021-09-27T14:48:00Z"/>
        </w:trPr>
        <w:tc>
          <w:tcPr>
            <w:tcW w:w="3020" w:type="dxa"/>
          </w:tcPr>
          <w:p w:rsidR="00AD38BA" w:rsidRPr="00AD38BA" w:rsidRDefault="00AD38BA" w:rsidP="009B103E">
            <w:pPr>
              <w:jc w:val="center"/>
              <w:rPr>
                <w:ins w:id="91" w:author="sk-mpovalec" w:date="2021-09-27T14:48:00Z"/>
                <w:rFonts w:ascii="Times New Roman" w:hAnsi="Times New Roman" w:cs="Times New Roman"/>
                <w:b/>
                <w:sz w:val="24"/>
                <w:szCs w:val="24"/>
              </w:rPr>
            </w:pPr>
            <w:ins w:id="92" w:author="sk-mpovalec" w:date="2021-09-27T14:48:00Z">
              <w:r w:rsidRPr="00AD38BA">
                <w:rPr>
                  <w:rFonts w:ascii="Times New Roman" w:hAnsi="Times New Roman" w:cs="Times New Roman"/>
                  <w:b/>
                  <w:sz w:val="24"/>
                  <w:szCs w:val="24"/>
                </w:rPr>
                <w:t>0-2 godine</w:t>
              </w:r>
            </w:ins>
          </w:p>
        </w:tc>
        <w:tc>
          <w:tcPr>
            <w:tcW w:w="3021" w:type="dxa"/>
          </w:tcPr>
          <w:p w:rsidR="00AD38BA" w:rsidRPr="00AD38BA" w:rsidRDefault="00AD38BA" w:rsidP="009B103E">
            <w:pPr>
              <w:rPr>
                <w:ins w:id="93" w:author="sk-mpovalec" w:date="2021-09-27T14:48:00Z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:rsidR="00AD38BA" w:rsidRPr="00AD38BA" w:rsidRDefault="00AD38BA" w:rsidP="009B103E">
            <w:pPr>
              <w:rPr>
                <w:ins w:id="94" w:author="sk-mpovalec" w:date="2021-09-27T14:48:00Z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38BA" w:rsidRPr="00AD38BA" w:rsidTr="009B103E">
        <w:trPr>
          <w:ins w:id="95" w:author="sk-mpovalec" w:date="2021-09-27T14:48:00Z"/>
        </w:trPr>
        <w:tc>
          <w:tcPr>
            <w:tcW w:w="3020" w:type="dxa"/>
          </w:tcPr>
          <w:p w:rsidR="00AD38BA" w:rsidRPr="00AD38BA" w:rsidRDefault="00AD38BA" w:rsidP="009B103E">
            <w:pPr>
              <w:jc w:val="center"/>
              <w:rPr>
                <w:ins w:id="96" w:author="sk-mpovalec" w:date="2021-09-27T14:48:00Z"/>
                <w:rFonts w:ascii="Times New Roman" w:hAnsi="Times New Roman" w:cs="Times New Roman"/>
                <w:b/>
                <w:sz w:val="24"/>
                <w:szCs w:val="24"/>
              </w:rPr>
            </w:pPr>
            <w:ins w:id="97" w:author="sk-mpovalec" w:date="2021-09-27T14:48:00Z">
              <w:r w:rsidRPr="00AD38BA">
                <w:rPr>
                  <w:rFonts w:ascii="Times New Roman" w:hAnsi="Times New Roman" w:cs="Times New Roman"/>
                  <w:b/>
                  <w:sz w:val="24"/>
                  <w:szCs w:val="24"/>
                </w:rPr>
                <w:t>2-4 godine</w:t>
              </w:r>
            </w:ins>
          </w:p>
        </w:tc>
        <w:tc>
          <w:tcPr>
            <w:tcW w:w="3021" w:type="dxa"/>
          </w:tcPr>
          <w:p w:rsidR="00AD38BA" w:rsidRPr="00AD38BA" w:rsidRDefault="00AD38BA" w:rsidP="009B103E">
            <w:pPr>
              <w:rPr>
                <w:ins w:id="98" w:author="sk-mpovalec" w:date="2021-09-27T14:48:00Z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:rsidR="00AD38BA" w:rsidRPr="00AD38BA" w:rsidRDefault="00AD38BA" w:rsidP="009B103E">
            <w:pPr>
              <w:rPr>
                <w:ins w:id="99" w:author="sk-mpovalec" w:date="2021-09-27T14:48:00Z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38BA" w:rsidRPr="00AD38BA" w:rsidTr="009B103E">
        <w:trPr>
          <w:ins w:id="100" w:author="sk-mpovalec" w:date="2021-09-27T14:48:00Z"/>
        </w:trPr>
        <w:tc>
          <w:tcPr>
            <w:tcW w:w="3020" w:type="dxa"/>
          </w:tcPr>
          <w:p w:rsidR="00AD38BA" w:rsidRPr="00AD38BA" w:rsidRDefault="00AD38BA" w:rsidP="009B103E">
            <w:pPr>
              <w:jc w:val="center"/>
              <w:rPr>
                <w:ins w:id="101" w:author="sk-mpovalec" w:date="2021-09-27T14:48:00Z"/>
                <w:rFonts w:ascii="Times New Roman" w:hAnsi="Times New Roman" w:cs="Times New Roman"/>
                <w:b/>
                <w:sz w:val="24"/>
                <w:szCs w:val="24"/>
              </w:rPr>
            </w:pPr>
            <w:ins w:id="102" w:author="sk-mpovalec" w:date="2021-09-27T14:48:00Z">
              <w:r w:rsidRPr="00AD38BA">
                <w:rPr>
                  <w:rFonts w:ascii="Times New Roman" w:hAnsi="Times New Roman" w:cs="Times New Roman"/>
                  <w:b/>
                  <w:sz w:val="24"/>
                  <w:szCs w:val="24"/>
                </w:rPr>
                <w:t>4-6 godine</w:t>
              </w:r>
            </w:ins>
          </w:p>
        </w:tc>
        <w:tc>
          <w:tcPr>
            <w:tcW w:w="3021" w:type="dxa"/>
          </w:tcPr>
          <w:p w:rsidR="00AD38BA" w:rsidRPr="00AD38BA" w:rsidRDefault="00AD38BA" w:rsidP="009B103E">
            <w:pPr>
              <w:rPr>
                <w:ins w:id="103" w:author="sk-mpovalec" w:date="2021-09-27T14:48:00Z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:rsidR="00AD38BA" w:rsidRPr="00AD38BA" w:rsidRDefault="00AD38BA" w:rsidP="009B103E">
            <w:pPr>
              <w:rPr>
                <w:ins w:id="104" w:author="sk-mpovalec" w:date="2021-09-27T14:48:00Z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38BA" w:rsidRPr="00AD38BA" w:rsidTr="009B103E">
        <w:trPr>
          <w:ins w:id="105" w:author="sk-mpovalec" w:date="2021-09-27T14:48:00Z"/>
        </w:trPr>
        <w:tc>
          <w:tcPr>
            <w:tcW w:w="3020" w:type="dxa"/>
          </w:tcPr>
          <w:p w:rsidR="00AD38BA" w:rsidRPr="00AD38BA" w:rsidRDefault="00AD38BA" w:rsidP="009B103E">
            <w:pPr>
              <w:jc w:val="center"/>
              <w:rPr>
                <w:ins w:id="106" w:author="sk-mpovalec" w:date="2021-09-27T14:48:00Z"/>
                <w:rFonts w:ascii="Times New Roman" w:hAnsi="Times New Roman" w:cs="Times New Roman"/>
                <w:b/>
                <w:sz w:val="24"/>
                <w:szCs w:val="24"/>
              </w:rPr>
            </w:pPr>
            <w:ins w:id="107" w:author="sk-mpovalec" w:date="2021-09-27T14:48:00Z">
              <w:r w:rsidRPr="00AD38BA">
                <w:rPr>
                  <w:rFonts w:ascii="Times New Roman" w:hAnsi="Times New Roman" w:cs="Times New Roman"/>
                  <w:b/>
                  <w:sz w:val="24"/>
                  <w:szCs w:val="24"/>
                </w:rPr>
                <w:t>6-8 godine</w:t>
              </w:r>
            </w:ins>
          </w:p>
        </w:tc>
        <w:tc>
          <w:tcPr>
            <w:tcW w:w="3021" w:type="dxa"/>
          </w:tcPr>
          <w:p w:rsidR="00AD38BA" w:rsidRPr="00AD38BA" w:rsidRDefault="00AD38BA" w:rsidP="009B103E">
            <w:pPr>
              <w:rPr>
                <w:ins w:id="108" w:author="sk-mpovalec" w:date="2021-09-27T14:48:00Z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:rsidR="00AD38BA" w:rsidRPr="00AD38BA" w:rsidRDefault="00AD38BA" w:rsidP="009B103E">
            <w:pPr>
              <w:rPr>
                <w:ins w:id="109" w:author="sk-mpovalec" w:date="2021-09-27T14:48:00Z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38BA" w:rsidRPr="00AD38BA" w:rsidTr="009B103E">
        <w:trPr>
          <w:ins w:id="110" w:author="sk-mpovalec" w:date="2021-09-27T14:48:00Z"/>
        </w:trPr>
        <w:tc>
          <w:tcPr>
            <w:tcW w:w="3020" w:type="dxa"/>
          </w:tcPr>
          <w:p w:rsidR="00AD38BA" w:rsidRPr="00AD38BA" w:rsidRDefault="00AD38BA" w:rsidP="009B103E">
            <w:pPr>
              <w:jc w:val="center"/>
              <w:rPr>
                <w:ins w:id="111" w:author="sk-mpovalec" w:date="2021-09-27T14:48:00Z"/>
                <w:rFonts w:ascii="Times New Roman" w:hAnsi="Times New Roman" w:cs="Times New Roman"/>
                <w:b/>
                <w:sz w:val="24"/>
                <w:szCs w:val="24"/>
              </w:rPr>
            </w:pPr>
            <w:ins w:id="112" w:author="sk-mpovalec" w:date="2021-09-27T14:48:00Z">
              <w:r w:rsidRPr="00AD38BA">
                <w:rPr>
                  <w:rFonts w:ascii="Times New Roman" w:hAnsi="Times New Roman" w:cs="Times New Roman"/>
                  <w:b/>
                  <w:sz w:val="24"/>
                  <w:szCs w:val="24"/>
                </w:rPr>
                <w:t>8-10 godine</w:t>
              </w:r>
            </w:ins>
          </w:p>
        </w:tc>
        <w:tc>
          <w:tcPr>
            <w:tcW w:w="3021" w:type="dxa"/>
          </w:tcPr>
          <w:p w:rsidR="00AD38BA" w:rsidRPr="00AD38BA" w:rsidRDefault="00AD38BA" w:rsidP="009B103E">
            <w:pPr>
              <w:rPr>
                <w:ins w:id="113" w:author="sk-mpovalec" w:date="2021-09-27T14:48:00Z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:rsidR="00AD38BA" w:rsidRPr="00AD38BA" w:rsidRDefault="00AD38BA" w:rsidP="009B103E">
            <w:pPr>
              <w:rPr>
                <w:ins w:id="114" w:author="sk-mpovalec" w:date="2021-09-27T14:48:00Z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38BA" w:rsidRPr="00AD38BA" w:rsidTr="009B103E">
        <w:trPr>
          <w:ins w:id="115" w:author="sk-mpovalec" w:date="2021-09-27T14:48:00Z"/>
        </w:trPr>
        <w:tc>
          <w:tcPr>
            <w:tcW w:w="3020" w:type="dxa"/>
          </w:tcPr>
          <w:p w:rsidR="00AD38BA" w:rsidRPr="00AD38BA" w:rsidRDefault="00AD38BA" w:rsidP="009B103E">
            <w:pPr>
              <w:jc w:val="center"/>
              <w:rPr>
                <w:ins w:id="116" w:author="sk-mpovalec" w:date="2021-09-27T14:48:00Z"/>
                <w:rFonts w:ascii="Times New Roman" w:hAnsi="Times New Roman" w:cs="Times New Roman"/>
                <w:b/>
                <w:sz w:val="24"/>
                <w:szCs w:val="24"/>
              </w:rPr>
            </w:pPr>
            <w:ins w:id="117" w:author="sk-mpovalec" w:date="2021-09-27T14:48:00Z">
              <w:r w:rsidRPr="00AD38BA">
                <w:rPr>
                  <w:rFonts w:ascii="Times New Roman" w:hAnsi="Times New Roman" w:cs="Times New Roman"/>
                  <w:b/>
                  <w:sz w:val="24"/>
                  <w:szCs w:val="24"/>
                </w:rPr>
                <w:t>10-12 godine</w:t>
              </w:r>
            </w:ins>
          </w:p>
        </w:tc>
        <w:tc>
          <w:tcPr>
            <w:tcW w:w="3021" w:type="dxa"/>
          </w:tcPr>
          <w:p w:rsidR="00AD38BA" w:rsidRPr="00AD38BA" w:rsidRDefault="00AD38BA" w:rsidP="009B103E">
            <w:pPr>
              <w:rPr>
                <w:ins w:id="118" w:author="sk-mpovalec" w:date="2021-09-27T14:48:00Z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:rsidR="00AD38BA" w:rsidRPr="00AD38BA" w:rsidRDefault="00AD38BA" w:rsidP="009B103E">
            <w:pPr>
              <w:rPr>
                <w:ins w:id="119" w:author="sk-mpovalec" w:date="2021-09-27T14:48:00Z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38BA" w:rsidRPr="00AD38BA" w:rsidTr="009B103E">
        <w:trPr>
          <w:ins w:id="120" w:author="sk-mpovalec" w:date="2021-09-27T14:48:00Z"/>
        </w:trPr>
        <w:tc>
          <w:tcPr>
            <w:tcW w:w="3020" w:type="dxa"/>
          </w:tcPr>
          <w:p w:rsidR="00AD38BA" w:rsidRPr="00AD38BA" w:rsidRDefault="00AD38BA" w:rsidP="009B103E">
            <w:pPr>
              <w:jc w:val="center"/>
              <w:rPr>
                <w:ins w:id="121" w:author="sk-mpovalec" w:date="2021-09-27T14:48:00Z"/>
                <w:rFonts w:ascii="Times New Roman" w:hAnsi="Times New Roman" w:cs="Times New Roman"/>
                <w:b/>
                <w:sz w:val="24"/>
                <w:szCs w:val="24"/>
              </w:rPr>
            </w:pPr>
            <w:ins w:id="122" w:author="sk-mpovalec" w:date="2021-09-27T14:48:00Z">
              <w:r w:rsidRPr="00AD38BA">
                <w:rPr>
                  <w:rFonts w:ascii="Times New Roman" w:hAnsi="Times New Roman" w:cs="Times New Roman"/>
                  <w:b/>
                  <w:sz w:val="24"/>
                  <w:szCs w:val="24"/>
                </w:rPr>
                <w:t>12-14 godine</w:t>
              </w:r>
            </w:ins>
          </w:p>
        </w:tc>
        <w:tc>
          <w:tcPr>
            <w:tcW w:w="3021" w:type="dxa"/>
          </w:tcPr>
          <w:p w:rsidR="00AD38BA" w:rsidRPr="00AD38BA" w:rsidRDefault="00AD38BA" w:rsidP="009B103E">
            <w:pPr>
              <w:rPr>
                <w:ins w:id="123" w:author="sk-mpovalec" w:date="2021-09-27T14:48:00Z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:rsidR="00AD38BA" w:rsidRPr="00AD38BA" w:rsidRDefault="00AD38BA" w:rsidP="009B103E">
            <w:pPr>
              <w:rPr>
                <w:ins w:id="124" w:author="sk-mpovalec" w:date="2021-09-27T14:48:00Z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Y="8836"/>
        <w:tblW w:w="0" w:type="auto"/>
        <w:tblLook w:val="04A0"/>
      </w:tblPr>
      <w:tblGrid>
        <w:gridCol w:w="3020"/>
        <w:gridCol w:w="3021"/>
        <w:gridCol w:w="3021"/>
      </w:tblGrid>
      <w:tr w:rsidR="00AD38BA" w:rsidRPr="00AD38BA" w:rsidTr="00AD38BA">
        <w:trPr>
          <w:ins w:id="125" w:author="sk-mpovalec" w:date="2021-09-27T14:49:00Z"/>
        </w:trPr>
        <w:tc>
          <w:tcPr>
            <w:tcW w:w="3020" w:type="dxa"/>
            <w:shd w:val="clear" w:color="auto" w:fill="92CDDC"/>
          </w:tcPr>
          <w:p w:rsidR="00AD38BA" w:rsidRPr="00AD38BA" w:rsidRDefault="00AD38BA" w:rsidP="00AD38BA">
            <w:pPr>
              <w:jc w:val="left"/>
              <w:rPr>
                <w:ins w:id="126" w:author="sk-mpovalec" w:date="2021-09-27T14:49:00Z"/>
                <w:rFonts w:ascii="Times New Roman" w:hAnsi="Times New Roman" w:cs="Times New Roman"/>
                <w:b/>
                <w:sz w:val="24"/>
                <w:szCs w:val="24"/>
              </w:rPr>
            </w:pPr>
            <w:ins w:id="127" w:author="sk-mpovalec" w:date="2021-09-27T14:49:00Z">
              <w:r w:rsidRPr="00AD38BA">
                <w:rPr>
                  <w:rFonts w:ascii="Times New Roman" w:hAnsi="Times New Roman" w:cs="Times New Roman"/>
                  <w:b/>
                  <w:sz w:val="24"/>
                  <w:szCs w:val="24"/>
                </w:rPr>
                <w:t>Moje godine</w:t>
              </w:r>
            </w:ins>
          </w:p>
        </w:tc>
        <w:tc>
          <w:tcPr>
            <w:tcW w:w="3021" w:type="dxa"/>
            <w:shd w:val="clear" w:color="auto" w:fill="92CDDC"/>
          </w:tcPr>
          <w:p w:rsidR="00AD38BA" w:rsidRPr="00AD38BA" w:rsidRDefault="00AD38BA" w:rsidP="00AD38BA">
            <w:pPr>
              <w:jc w:val="left"/>
              <w:rPr>
                <w:ins w:id="128" w:author="sk-mpovalec" w:date="2021-09-27T14:49:00Z"/>
                <w:rFonts w:ascii="Times New Roman" w:hAnsi="Times New Roman" w:cs="Times New Roman"/>
                <w:b/>
                <w:sz w:val="24"/>
                <w:szCs w:val="24"/>
              </w:rPr>
            </w:pPr>
            <w:ins w:id="129" w:author="sk-mpovalec" w:date="2021-09-27T14:49:00Z">
              <w:r w:rsidRPr="00AD38BA">
                <w:rPr>
                  <w:rFonts w:ascii="Times New Roman" w:hAnsi="Times New Roman" w:cs="Times New Roman"/>
                  <w:b/>
                  <w:sz w:val="24"/>
                  <w:szCs w:val="24"/>
                </w:rPr>
                <w:t>Okolina i roditelji</w:t>
              </w:r>
            </w:ins>
          </w:p>
        </w:tc>
        <w:tc>
          <w:tcPr>
            <w:tcW w:w="3021" w:type="dxa"/>
            <w:shd w:val="clear" w:color="auto" w:fill="92CDDC"/>
          </w:tcPr>
          <w:p w:rsidR="00AD38BA" w:rsidRPr="00AD38BA" w:rsidRDefault="00AD38BA" w:rsidP="00AD38BA">
            <w:pPr>
              <w:jc w:val="left"/>
              <w:rPr>
                <w:ins w:id="130" w:author="sk-mpovalec" w:date="2021-09-27T14:49:00Z"/>
                <w:rFonts w:ascii="Times New Roman" w:hAnsi="Times New Roman" w:cs="Times New Roman"/>
                <w:b/>
                <w:sz w:val="24"/>
                <w:szCs w:val="24"/>
              </w:rPr>
            </w:pPr>
            <w:ins w:id="131" w:author="sk-mpovalec" w:date="2021-09-27T14:49:00Z">
              <w:r w:rsidRPr="00AD38BA">
                <w:rPr>
                  <w:rFonts w:ascii="Times New Roman" w:hAnsi="Times New Roman" w:cs="Times New Roman"/>
                  <w:b/>
                  <w:sz w:val="24"/>
                  <w:szCs w:val="24"/>
                </w:rPr>
                <w:tab/>
              </w:r>
              <w:r w:rsidRPr="00AD38BA">
                <w:rPr>
                  <w:rFonts w:ascii="Times New Roman" w:hAnsi="Times New Roman" w:cs="Times New Roman"/>
                  <w:b/>
                  <w:sz w:val="24"/>
                  <w:szCs w:val="24"/>
                </w:rPr>
                <w:tab/>
                <w:t>Ja</w:t>
              </w:r>
            </w:ins>
          </w:p>
        </w:tc>
      </w:tr>
      <w:tr w:rsidR="00AD38BA" w:rsidRPr="00AD38BA" w:rsidTr="00AD38BA">
        <w:trPr>
          <w:ins w:id="132" w:author="sk-mpovalec" w:date="2021-09-27T14:49:00Z"/>
        </w:trPr>
        <w:tc>
          <w:tcPr>
            <w:tcW w:w="3020" w:type="dxa"/>
          </w:tcPr>
          <w:p w:rsidR="00AD38BA" w:rsidRPr="00AD38BA" w:rsidRDefault="00AD38BA" w:rsidP="00AD38BA">
            <w:pPr>
              <w:jc w:val="left"/>
              <w:rPr>
                <w:ins w:id="133" w:author="sk-mpovalec" w:date="2021-09-27T14:49:00Z"/>
                <w:rFonts w:ascii="Times New Roman" w:hAnsi="Times New Roman" w:cs="Times New Roman"/>
                <w:b/>
                <w:sz w:val="24"/>
                <w:szCs w:val="24"/>
              </w:rPr>
            </w:pPr>
            <w:ins w:id="134" w:author="sk-mpovalec" w:date="2021-09-27T14:49:00Z">
              <w:r w:rsidRPr="00AD38BA">
                <w:rPr>
                  <w:rFonts w:ascii="Times New Roman" w:hAnsi="Times New Roman" w:cs="Times New Roman"/>
                  <w:b/>
                  <w:sz w:val="24"/>
                  <w:szCs w:val="24"/>
                </w:rPr>
                <w:t>0-2 godine</w:t>
              </w:r>
            </w:ins>
          </w:p>
        </w:tc>
        <w:tc>
          <w:tcPr>
            <w:tcW w:w="3021" w:type="dxa"/>
          </w:tcPr>
          <w:p w:rsidR="00AD38BA" w:rsidRPr="00AD38BA" w:rsidRDefault="00AD38BA" w:rsidP="00AD38BA">
            <w:pPr>
              <w:jc w:val="left"/>
              <w:rPr>
                <w:ins w:id="135" w:author="sk-mpovalec" w:date="2021-09-27T14:49:00Z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:rsidR="00AD38BA" w:rsidRPr="00AD38BA" w:rsidRDefault="00AD38BA" w:rsidP="00AD38BA">
            <w:pPr>
              <w:jc w:val="left"/>
              <w:rPr>
                <w:ins w:id="136" w:author="sk-mpovalec" w:date="2021-09-27T14:49:00Z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38BA" w:rsidRPr="00AD38BA" w:rsidTr="00AD38BA">
        <w:trPr>
          <w:ins w:id="137" w:author="sk-mpovalec" w:date="2021-09-27T14:49:00Z"/>
        </w:trPr>
        <w:tc>
          <w:tcPr>
            <w:tcW w:w="3020" w:type="dxa"/>
          </w:tcPr>
          <w:p w:rsidR="00AD38BA" w:rsidRPr="00AD38BA" w:rsidRDefault="00AD38BA" w:rsidP="00AD38BA">
            <w:pPr>
              <w:jc w:val="left"/>
              <w:rPr>
                <w:ins w:id="138" w:author="sk-mpovalec" w:date="2021-09-27T14:49:00Z"/>
                <w:rFonts w:ascii="Times New Roman" w:hAnsi="Times New Roman" w:cs="Times New Roman"/>
                <w:b/>
                <w:sz w:val="24"/>
                <w:szCs w:val="24"/>
              </w:rPr>
            </w:pPr>
            <w:ins w:id="139" w:author="sk-mpovalec" w:date="2021-09-27T14:49:00Z">
              <w:r w:rsidRPr="00AD38BA">
                <w:rPr>
                  <w:rFonts w:ascii="Times New Roman" w:hAnsi="Times New Roman" w:cs="Times New Roman"/>
                  <w:b/>
                  <w:sz w:val="24"/>
                  <w:szCs w:val="24"/>
                </w:rPr>
                <w:t>2-4 godine</w:t>
              </w:r>
            </w:ins>
          </w:p>
        </w:tc>
        <w:tc>
          <w:tcPr>
            <w:tcW w:w="3021" w:type="dxa"/>
          </w:tcPr>
          <w:p w:rsidR="00AD38BA" w:rsidRPr="00AD38BA" w:rsidRDefault="00AD38BA" w:rsidP="00AD38BA">
            <w:pPr>
              <w:jc w:val="left"/>
              <w:rPr>
                <w:ins w:id="140" w:author="sk-mpovalec" w:date="2021-09-27T14:49:00Z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:rsidR="00AD38BA" w:rsidRPr="00AD38BA" w:rsidRDefault="00AD38BA" w:rsidP="00AD38BA">
            <w:pPr>
              <w:jc w:val="left"/>
              <w:rPr>
                <w:ins w:id="141" w:author="sk-mpovalec" w:date="2021-09-27T14:49:00Z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38BA" w:rsidRPr="00AD38BA" w:rsidTr="00AD38BA">
        <w:trPr>
          <w:ins w:id="142" w:author="sk-mpovalec" w:date="2021-09-27T14:49:00Z"/>
        </w:trPr>
        <w:tc>
          <w:tcPr>
            <w:tcW w:w="3020" w:type="dxa"/>
          </w:tcPr>
          <w:p w:rsidR="00AD38BA" w:rsidRPr="00AD38BA" w:rsidRDefault="00AD38BA" w:rsidP="00AD38BA">
            <w:pPr>
              <w:jc w:val="left"/>
              <w:rPr>
                <w:ins w:id="143" w:author="sk-mpovalec" w:date="2021-09-27T14:49:00Z"/>
                <w:rFonts w:ascii="Times New Roman" w:hAnsi="Times New Roman" w:cs="Times New Roman"/>
                <w:b/>
                <w:sz w:val="24"/>
                <w:szCs w:val="24"/>
              </w:rPr>
            </w:pPr>
            <w:ins w:id="144" w:author="sk-mpovalec" w:date="2021-09-27T14:49:00Z">
              <w:r w:rsidRPr="00AD38BA">
                <w:rPr>
                  <w:rFonts w:ascii="Times New Roman" w:hAnsi="Times New Roman" w:cs="Times New Roman"/>
                  <w:b/>
                  <w:sz w:val="24"/>
                  <w:szCs w:val="24"/>
                </w:rPr>
                <w:t>4-6 godine</w:t>
              </w:r>
            </w:ins>
          </w:p>
        </w:tc>
        <w:tc>
          <w:tcPr>
            <w:tcW w:w="3021" w:type="dxa"/>
          </w:tcPr>
          <w:p w:rsidR="00AD38BA" w:rsidRPr="00AD38BA" w:rsidRDefault="00AD38BA" w:rsidP="00AD38BA">
            <w:pPr>
              <w:jc w:val="left"/>
              <w:rPr>
                <w:ins w:id="145" w:author="sk-mpovalec" w:date="2021-09-27T14:49:00Z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:rsidR="00AD38BA" w:rsidRPr="00AD38BA" w:rsidRDefault="00AD38BA" w:rsidP="00AD38BA">
            <w:pPr>
              <w:jc w:val="left"/>
              <w:rPr>
                <w:ins w:id="146" w:author="sk-mpovalec" w:date="2021-09-27T14:49:00Z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38BA" w:rsidRPr="00AD38BA" w:rsidTr="00AD38BA">
        <w:trPr>
          <w:ins w:id="147" w:author="sk-mpovalec" w:date="2021-09-27T14:49:00Z"/>
        </w:trPr>
        <w:tc>
          <w:tcPr>
            <w:tcW w:w="3020" w:type="dxa"/>
          </w:tcPr>
          <w:p w:rsidR="00AD38BA" w:rsidRPr="00AD38BA" w:rsidRDefault="00AD38BA" w:rsidP="00AD38BA">
            <w:pPr>
              <w:jc w:val="left"/>
              <w:rPr>
                <w:ins w:id="148" w:author="sk-mpovalec" w:date="2021-09-27T14:49:00Z"/>
                <w:rFonts w:ascii="Times New Roman" w:hAnsi="Times New Roman" w:cs="Times New Roman"/>
                <w:b/>
                <w:sz w:val="24"/>
                <w:szCs w:val="24"/>
              </w:rPr>
            </w:pPr>
            <w:ins w:id="149" w:author="sk-mpovalec" w:date="2021-09-27T14:49:00Z">
              <w:r w:rsidRPr="00AD38BA">
                <w:rPr>
                  <w:rFonts w:ascii="Times New Roman" w:hAnsi="Times New Roman" w:cs="Times New Roman"/>
                  <w:b/>
                  <w:sz w:val="24"/>
                  <w:szCs w:val="24"/>
                </w:rPr>
                <w:t>6-8 godine</w:t>
              </w:r>
            </w:ins>
          </w:p>
        </w:tc>
        <w:tc>
          <w:tcPr>
            <w:tcW w:w="3021" w:type="dxa"/>
          </w:tcPr>
          <w:p w:rsidR="00AD38BA" w:rsidRPr="00AD38BA" w:rsidRDefault="00AD38BA" w:rsidP="00AD38BA">
            <w:pPr>
              <w:jc w:val="left"/>
              <w:rPr>
                <w:ins w:id="150" w:author="sk-mpovalec" w:date="2021-09-27T14:49:00Z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:rsidR="00AD38BA" w:rsidRPr="00AD38BA" w:rsidRDefault="00AD38BA" w:rsidP="00AD38BA">
            <w:pPr>
              <w:jc w:val="left"/>
              <w:rPr>
                <w:ins w:id="151" w:author="sk-mpovalec" w:date="2021-09-27T14:49:00Z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38BA" w:rsidRPr="00AD38BA" w:rsidTr="00AD38BA">
        <w:trPr>
          <w:ins w:id="152" w:author="sk-mpovalec" w:date="2021-09-27T14:49:00Z"/>
        </w:trPr>
        <w:tc>
          <w:tcPr>
            <w:tcW w:w="3020" w:type="dxa"/>
          </w:tcPr>
          <w:p w:rsidR="00AD38BA" w:rsidRPr="00AD38BA" w:rsidRDefault="00AD38BA" w:rsidP="00AD38BA">
            <w:pPr>
              <w:jc w:val="left"/>
              <w:rPr>
                <w:ins w:id="153" w:author="sk-mpovalec" w:date="2021-09-27T14:49:00Z"/>
                <w:rFonts w:ascii="Times New Roman" w:hAnsi="Times New Roman" w:cs="Times New Roman"/>
                <w:b/>
                <w:sz w:val="24"/>
                <w:szCs w:val="24"/>
              </w:rPr>
            </w:pPr>
            <w:ins w:id="154" w:author="sk-mpovalec" w:date="2021-09-27T14:49:00Z">
              <w:r w:rsidRPr="00AD38BA">
                <w:rPr>
                  <w:rFonts w:ascii="Times New Roman" w:hAnsi="Times New Roman" w:cs="Times New Roman"/>
                  <w:b/>
                  <w:sz w:val="24"/>
                  <w:szCs w:val="24"/>
                </w:rPr>
                <w:t>8-10 godine</w:t>
              </w:r>
            </w:ins>
          </w:p>
        </w:tc>
        <w:tc>
          <w:tcPr>
            <w:tcW w:w="3021" w:type="dxa"/>
          </w:tcPr>
          <w:p w:rsidR="00AD38BA" w:rsidRPr="00AD38BA" w:rsidRDefault="00AD38BA" w:rsidP="00AD38BA">
            <w:pPr>
              <w:jc w:val="left"/>
              <w:rPr>
                <w:ins w:id="155" w:author="sk-mpovalec" w:date="2021-09-27T14:49:00Z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:rsidR="00AD38BA" w:rsidRPr="00AD38BA" w:rsidRDefault="00AD38BA" w:rsidP="00AD38BA">
            <w:pPr>
              <w:jc w:val="left"/>
              <w:rPr>
                <w:ins w:id="156" w:author="sk-mpovalec" w:date="2021-09-27T14:49:00Z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38BA" w:rsidRPr="00AD38BA" w:rsidTr="00AD38BA">
        <w:trPr>
          <w:ins w:id="157" w:author="sk-mpovalec" w:date="2021-09-27T14:49:00Z"/>
        </w:trPr>
        <w:tc>
          <w:tcPr>
            <w:tcW w:w="3020" w:type="dxa"/>
          </w:tcPr>
          <w:p w:rsidR="00AD38BA" w:rsidRPr="00AD38BA" w:rsidRDefault="00AD38BA" w:rsidP="00AD38BA">
            <w:pPr>
              <w:jc w:val="left"/>
              <w:rPr>
                <w:ins w:id="158" w:author="sk-mpovalec" w:date="2021-09-27T14:49:00Z"/>
                <w:rFonts w:ascii="Times New Roman" w:hAnsi="Times New Roman" w:cs="Times New Roman"/>
                <w:b/>
                <w:sz w:val="24"/>
                <w:szCs w:val="24"/>
              </w:rPr>
            </w:pPr>
            <w:ins w:id="159" w:author="sk-mpovalec" w:date="2021-09-27T14:49:00Z">
              <w:r w:rsidRPr="00AD38BA">
                <w:rPr>
                  <w:rFonts w:ascii="Times New Roman" w:hAnsi="Times New Roman" w:cs="Times New Roman"/>
                  <w:b/>
                  <w:sz w:val="24"/>
                  <w:szCs w:val="24"/>
                </w:rPr>
                <w:t>10-12 godine</w:t>
              </w:r>
            </w:ins>
          </w:p>
        </w:tc>
        <w:tc>
          <w:tcPr>
            <w:tcW w:w="3021" w:type="dxa"/>
          </w:tcPr>
          <w:p w:rsidR="00AD38BA" w:rsidRPr="00AD38BA" w:rsidRDefault="00AD38BA" w:rsidP="00AD38BA">
            <w:pPr>
              <w:jc w:val="left"/>
              <w:rPr>
                <w:ins w:id="160" w:author="sk-mpovalec" w:date="2021-09-27T14:49:00Z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:rsidR="00AD38BA" w:rsidRPr="00AD38BA" w:rsidRDefault="00AD38BA" w:rsidP="00AD38BA">
            <w:pPr>
              <w:jc w:val="left"/>
              <w:rPr>
                <w:ins w:id="161" w:author="sk-mpovalec" w:date="2021-09-27T14:49:00Z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38BA" w:rsidRPr="00AD38BA" w:rsidTr="00AD38BA">
        <w:trPr>
          <w:ins w:id="162" w:author="sk-mpovalec" w:date="2021-09-27T14:49:00Z"/>
        </w:trPr>
        <w:tc>
          <w:tcPr>
            <w:tcW w:w="3020" w:type="dxa"/>
          </w:tcPr>
          <w:p w:rsidR="00AD38BA" w:rsidRPr="00AD38BA" w:rsidRDefault="00AD38BA" w:rsidP="00AD38BA">
            <w:pPr>
              <w:jc w:val="left"/>
              <w:rPr>
                <w:ins w:id="163" w:author="sk-mpovalec" w:date="2021-09-27T14:49:00Z"/>
                <w:rFonts w:ascii="Times New Roman" w:hAnsi="Times New Roman" w:cs="Times New Roman"/>
                <w:b/>
                <w:sz w:val="24"/>
                <w:szCs w:val="24"/>
              </w:rPr>
            </w:pPr>
            <w:ins w:id="164" w:author="sk-mpovalec" w:date="2021-09-27T14:49:00Z">
              <w:r w:rsidRPr="00AD38BA">
                <w:rPr>
                  <w:rFonts w:ascii="Times New Roman" w:hAnsi="Times New Roman" w:cs="Times New Roman"/>
                  <w:b/>
                  <w:sz w:val="24"/>
                  <w:szCs w:val="24"/>
                </w:rPr>
                <w:t>12-14 godine</w:t>
              </w:r>
            </w:ins>
          </w:p>
        </w:tc>
        <w:tc>
          <w:tcPr>
            <w:tcW w:w="3021" w:type="dxa"/>
          </w:tcPr>
          <w:p w:rsidR="00AD38BA" w:rsidRPr="00AD38BA" w:rsidRDefault="00AD38BA" w:rsidP="00AD38BA">
            <w:pPr>
              <w:jc w:val="left"/>
              <w:rPr>
                <w:ins w:id="165" w:author="sk-mpovalec" w:date="2021-09-27T14:49:00Z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:rsidR="00AD38BA" w:rsidRPr="00AD38BA" w:rsidRDefault="00AD38BA" w:rsidP="00AD38BA">
            <w:pPr>
              <w:jc w:val="left"/>
              <w:rPr>
                <w:ins w:id="166" w:author="sk-mpovalec" w:date="2021-09-27T14:49:00Z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D38BA" w:rsidRPr="00AD38BA" w:rsidRDefault="00AD38BA" w:rsidP="00AD38BA">
      <w:pPr>
        <w:rPr>
          <w:ins w:id="167" w:author="sk-mpovalec" w:date="2021-09-27T14:48:00Z"/>
          <w:rFonts w:ascii="Times New Roman" w:hAnsi="Times New Roman" w:cs="Times New Roman"/>
          <w:b/>
          <w:sz w:val="24"/>
          <w:szCs w:val="24"/>
        </w:rPr>
      </w:pPr>
    </w:p>
    <w:p w:rsidR="007A4D97" w:rsidRPr="00AD38BA" w:rsidRDefault="007A4D97">
      <w:pPr>
        <w:rPr>
          <w:rFonts w:ascii="Times New Roman" w:hAnsi="Times New Roman" w:cs="Times New Roman"/>
          <w:b/>
          <w:sz w:val="24"/>
          <w:szCs w:val="24"/>
          <w:rPrChange w:id="168" w:author="sk-mpovalec" w:date="2021-09-27T14:47:00Z">
            <w:rPr>
              <w:b/>
            </w:rPr>
          </w:rPrChange>
        </w:rPr>
      </w:pPr>
    </w:p>
    <w:p w:rsidR="004329BE" w:rsidRPr="00AD38BA" w:rsidRDefault="004329BE" w:rsidP="006A0834">
      <w:pPr>
        <w:rPr>
          <w:rFonts w:ascii="Times New Roman" w:hAnsi="Times New Roman" w:cs="Times New Roman"/>
          <w:sz w:val="24"/>
          <w:szCs w:val="24"/>
          <w:rPrChange w:id="169" w:author="sk-mpovalec" w:date="2021-09-27T14:47:00Z">
            <w:rPr/>
          </w:rPrChange>
        </w:rPr>
      </w:pPr>
    </w:p>
    <w:p w:rsidR="006A0834" w:rsidRPr="00AD38BA" w:rsidDel="00AD38BA" w:rsidRDefault="006A0834" w:rsidP="006A0834">
      <w:pPr>
        <w:rPr>
          <w:del w:id="170" w:author="sk-mpovalec" w:date="2021-09-27T14:48:00Z"/>
          <w:rFonts w:ascii="Times New Roman" w:hAnsi="Times New Roman" w:cs="Times New Roman"/>
          <w:sz w:val="24"/>
          <w:szCs w:val="24"/>
          <w:rPrChange w:id="171" w:author="sk-mpovalec" w:date="2021-09-27T14:47:00Z">
            <w:rPr>
              <w:del w:id="172" w:author="sk-mpovalec" w:date="2021-09-27T14:48:00Z"/>
            </w:rPr>
          </w:rPrChange>
        </w:rPr>
      </w:pPr>
      <w:del w:id="173" w:author="sk-mpovalec" w:date="2021-09-27T14:48:00Z">
        <w:r w:rsidRPr="00AD38BA" w:rsidDel="00AD38BA">
          <w:rPr>
            <w:rFonts w:ascii="Times New Roman" w:hAnsi="Times New Roman" w:cs="Times New Roman"/>
            <w:sz w:val="24"/>
            <w:szCs w:val="24"/>
            <w:rPrChange w:id="174" w:author="sk-mpovalec" w:date="2021-09-27T14:47:00Z">
              <w:rPr/>
            </w:rPrChange>
          </w:rPr>
          <w:delText xml:space="preserve">Ocjenom od 1 (neodgovoran) - 10 (potpuno odgovoran) ocijeni ponašanje kakvo očekuju tvoji roditelji i okolina, te kako sam/sama gledaš na svoju odgovornost tijekom svog odrastanja. </w:delText>
        </w:r>
      </w:del>
    </w:p>
    <w:p w:rsidR="006A0834" w:rsidRPr="00AD38BA" w:rsidRDefault="006A0834" w:rsidP="006A0834">
      <w:pPr>
        <w:rPr>
          <w:rFonts w:ascii="Times New Roman" w:hAnsi="Times New Roman" w:cs="Times New Roman"/>
          <w:b/>
          <w:sz w:val="24"/>
          <w:szCs w:val="24"/>
          <w:rPrChange w:id="175" w:author="sk-mpovalec" w:date="2021-09-27T14:47:00Z">
            <w:rPr>
              <w:b/>
            </w:rPr>
          </w:rPrChange>
        </w:rPr>
      </w:pPr>
    </w:p>
    <w:tbl>
      <w:tblPr>
        <w:tblStyle w:val="TableGrid"/>
        <w:tblpPr w:leftFromText="180" w:rightFromText="180" w:vertAnchor="page" w:horzAnchor="margin" w:tblpY="8797"/>
        <w:tblW w:w="0" w:type="auto"/>
        <w:tblLook w:val="04A0"/>
      </w:tblPr>
      <w:tblGrid>
        <w:gridCol w:w="3020"/>
        <w:gridCol w:w="3021"/>
        <w:gridCol w:w="3021"/>
      </w:tblGrid>
      <w:tr w:rsidR="004329BE" w:rsidRPr="00AD38BA" w:rsidDel="00AD38BA" w:rsidTr="004329BE">
        <w:trPr>
          <w:del w:id="176" w:author="sk-mpovalec" w:date="2021-09-27T14:48:00Z"/>
        </w:trPr>
        <w:tc>
          <w:tcPr>
            <w:tcW w:w="3020" w:type="dxa"/>
            <w:shd w:val="clear" w:color="auto" w:fill="92CDDC"/>
          </w:tcPr>
          <w:p w:rsidR="004329BE" w:rsidRPr="00AD38BA" w:rsidDel="00AD38BA" w:rsidRDefault="004329BE" w:rsidP="004329BE">
            <w:pPr>
              <w:jc w:val="center"/>
              <w:rPr>
                <w:del w:id="177" w:author="sk-mpovalec" w:date="2021-09-27T14:48:00Z"/>
                <w:rFonts w:ascii="Times New Roman" w:hAnsi="Times New Roman" w:cs="Times New Roman"/>
                <w:b/>
                <w:sz w:val="24"/>
                <w:szCs w:val="24"/>
                <w:rPrChange w:id="178" w:author="sk-mpovalec" w:date="2021-09-27T14:47:00Z">
                  <w:rPr>
                    <w:del w:id="179" w:author="sk-mpovalec" w:date="2021-09-27T14:48:00Z"/>
                    <w:b/>
                  </w:rPr>
                </w:rPrChange>
              </w:rPr>
            </w:pPr>
            <w:del w:id="180" w:author="sk-mpovalec" w:date="2021-09-27T14:48:00Z">
              <w:r w:rsidRPr="00AD38BA" w:rsidDel="00AD38BA">
                <w:rPr>
                  <w:rFonts w:ascii="Times New Roman" w:hAnsi="Times New Roman" w:cs="Times New Roman"/>
                  <w:b/>
                  <w:sz w:val="24"/>
                  <w:szCs w:val="24"/>
                  <w:rPrChange w:id="181" w:author="sk-mpovalec" w:date="2021-09-27T14:47:00Z">
                    <w:rPr>
                      <w:b/>
                    </w:rPr>
                  </w:rPrChange>
                </w:rPr>
                <w:delText>moje godine</w:delText>
              </w:r>
            </w:del>
          </w:p>
        </w:tc>
        <w:tc>
          <w:tcPr>
            <w:tcW w:w="3021" w:type="dxa"/>
            <w:shd w:val="clear" w:color="auto" w:fill="92CDDC"/>
          </w:tcPr>
          <w:p w:rsidR="004329BE" w:rsidRPr="00AD38BA" w:rsidDel="00AD38BA" w:rsidRDefault="004329BE" w:rsidP="004329BE">
            <w:pPr>
              <w:jc w:val="center"/>
              <w:rPr>
                <w:del w:id="182" w:author="sk-mpovalec" w:date="2021-09-27T14:48:00Z"/>
                <w:rFonts w:ascii="Times New Roman" w:hAnsi="Times New Roman" w:cs="Times New Roman"/>
                <w:b/>
                <w:sz w:val="24"/>
                <w:szCs w:val="24"/>
                <w:rPrChange w:id="183" w:author="sk-mpovalec" w:date="2021-09-27T14:47:00Z">
                  <w:rPr>
                    <w:del w:id="184" w:author="sk-mpovalec" w:date="2021-09-27T14:48:00Z"/>
                    <w:b/>
                  </w:rPr>
                </w:rPrChange>
              </w:rPr>
            </w:pPr>
            <w:del w:id="185" w:author="sk-mpovalec" w:date="2021-09-27T14:48:00Z">
              <w:r w:rsidRPr="00AD38BA" w:rsidDel="00AD38BA">
                <w:rPr>
                  <w:rFonts w:ascii="Times New Roman" w:hAnsi="Times New Roman" w:cs="Times New Roman"/>
                  <w:b/>
                  <w:sz w:val="24"/>
                  <w:szCs w:val="24"/>
                  <w:rPrChange w:id="186" w:author="sk-mpovalec" w:date="2021-09-27T14:47:00Z">
                    <w:rPr>
                      <w:b/>
                    </w:rPr>
                  </w:rPrChange>
                </w:rPr>
                <w:delText>okolina i roditelji</w:delText>
              </w:r>
            </w:del>
          </w:p>
        </w:tc>
        <w:tc>
          <w:tcPr>
            <w:tcW w:w="3021" w:type="dxa"/>
            <w:shd w:val="clear" w:color="auto" w:fill="92CDDC"/>
          </w:tcPr>
          <w:p w:rsidR="004329BE" w:rsidRPr="00AD38BA" w:rsidDel="00AD38BA" w:rsidRDefault="004329BE" w:rsidP="004329BE">
            <w:pPr>
              <w:jc w:val="center"/>
              <w:rPr>
                <w:del w:id="187" w:author="sk-mpovalec" w:date="2021-09-27T14:48:00Z"/>
                <w:rFonts w:ascii="Times New Roman" w:hAnsi="Times New Roman" w:cs="Times New Roman"/>
                <w:b/>
                <w:sz w:val="24"/>
                <w:szCs w:val="24"/>
                <w:rPrChange w:id="188" w:author="sk-mpovalec" w:date="2021-09-27T14:47:00Z">
                  <w:rPr>
                    <w:del w:id="189" w:author="sk-mpovalec" w:date="2021-09-27T14:48:00Z"/>
                    <w:b/>
                  </w:rPr>
                </w:rPrChange>
              </w:rPr>
            </w:pPr>
            <w:del w:id="190" w:author="sk-mpovalec" w:date="2021-09-27T14:48:00Z">
              <w:r w:rsidRPr="00AD38BA" w:rsidDel="00AD38BA">
                <w:rPr>
                  <w:rFonts w:ascii="Times New Roman" w:hAnsi="Times New Roman" w:cs="Times New Roman"/>
                  <w:b/>
                  <w:sz w:val="24"/>
                  <w:szCs w:val="24"/>
                  <w:rPrChange w:id="191" w:author="sk-mpovalec" w:date="2021-09-27T14:47:00Z">
                    <w:rPr>
                      <w:b/>
                    </w:rPr>
                  </w:rPrChange>
                </w:rPr>
                <w:delText>ja</w:delText>
              </w:r>
            </w:del>
          </w:p>
        </w:tc>
      </w:tr>
      <w:tr w:rsidR="004329BE" w:rsidRPr="00AD38BA" w:rsidDel="00AD38BA" w:rsidTr="004329BE">
        <w:trPr>
          <w:del w:id="192" w:author="sk-mpovalec" w:date="2021-09-27T14:48:00Z"/>
        </w:trPr>
        <w:tc>
          <w:tcPr>
            <w:tcW w:w="3020" w:type="dxa"/>
          </w:tcPr>
          <w:p w:rsidR="004329BE" w:rsidRPr="00AD38BA" w:rsidDel="00AD38BA" w:rsidRDefault="004329BE" w:rsidP="004329BE">
            <w:pPr>
              <w:jc w:val="center"/>
              <w:rPr>
                <w:del w:id="193" w:author="sk-mpovalec" w:date="2021-09-27T14:48:00Z"/>
                <w:rFonts w:ascii="Times New Roman" w:hAnsi="Times New Roman" w:cs="Times New Roman"/>
                <w:b/>
                <w:sz w:val="24"/>
                <w:szCs w:val="24"/>
                <w:rPrChange w:id="194" w:author="sk-mpovalec" w:date="2021-09-27T14:47:00Z">
                  <w:rPr>
                    <w:del w:id="195" w:author="sk-mpovalec" w:date="2021-09-27T14:48:00Z"/>
                    <w:b/>
                  </w:rPr>
                </w:rPrChange>
              </w:rPr>
            </w:pPr>
            <w:del w:id="196" w:author="sk-mpovalec" w:date="2021-09-27T14:48:00Z">
              <w:r w:rsidRPr="00AD38BA" w:rsidDel="00AD38BA">
                <w:rPr>
                  <w:rFonts w:ascii="Times New Roman" w:hAnsi="Times New Roman" w:cs="Times New Roman"/>
                  <w:b/>
                  <w:sz w:val="24"/>
                  <w:szCs w:val="24"/>
                  <w:rPrChange w:id="197" w:author="sk-mpovalec" w:date="2021-09-27T14:47:00Z">
                    <w:rPr>
                      <w:b/>
                    </w:rPr>
                  </w:rPrChange>
                </w:rPr>
                <w:delText>0-2 godine</w:delText>
              </w:r>
            </w:del>
          </w:p>
        </w:tc>
        <w:tc>
          <w:tcPr>
            <w:tcW w:w="3021" w:type="dxa"/>
          </w:tcPr>
          <w:p w:rsidR="004329BE" w:rsidRPr="00AD38BA" w:rsidDel="00AD38BA" w:rsidRDefault="004329BE" w:rsidP="004329BE">
            <w:pPr>
              <w:rPr>
                <w:del w:id="198" w:author="sk-mpovalec" w:date="2021-09-27T14:48:00Z"/>
                <w:rFonts w:ascii="Times New Roman" w:hAnsi="Times New Roman" w:cs="Times New Roman"/>
                <w:b/>
                <w:sz w:val="24"/>
                <w:szCs w:val="24"/>
                <w:rPrChange w:id="199" w:author="sk-mpovalec" w:date="2021-09-27T14:47:00Z">
                  <w:rPr>
                    <w:del w:id="200" w:author="sk-mpovalec" w:date="2021-09-27T14:48:00Z"/>
                    <w:b/>
                  </w:rPr>
                </w:rPrChange>
              </w:rPr>
            </w:pPr>
          </w:p>
        </w:tc>
        <w:tc>
          <w:tcPr>
            <w:tcW w:w="3021" w:type="dxa"/>
          </w:tcPr>
          <w:p w:rsidR="004329BE" w:rsidRPr="00AD38BA" w:rsidDel="00AD38BA" w:rsidRDefault="004329BE" w:rsidP="004329BE">
            <w:pPr>
              <w:rPr>
                <w:del w:id="201" w:author="sk-mpovalec" w:date="2021-09-27T14:48:00Z"/>
                <w:rFonts w:ascii="Times New Roman" w:hAnsi="Times New Roman" w:cs="Times New Roman"/>
                <w:b/>
                <w:sz w:val="24"/>
                <w:szCs w:val="24"/>
                <w:rPrChange w:id="202" w:author="sk-mpovalec" w:date="2021-09-27T14:47:00Z">
                  <w:rPr>
                    <w:del w:id="203" w:author="sk-mpovalec" w:date="2021-09-27T14:48:00Z"/>
                    <w:b/>
                  </w:rPr>
                </w:rPrChange>
              </w:rPr>
            </w:pPr>
          </w:p>
        </w:tc>
      </w:tr>
      <w:tr w:rsidR="004329BE" w:rsidRPr="00AD38BA" w:rsidDel="00AD38BA" w:rsidTr="004329BE">
        <w:trPr>
          <w:del w:id="204" w:author="sk-mpovalec" w:date="2021-09-27T14:48:00Z"/>
        </w:trPr>
        <w:tc>
          <w:tcPr>
            <w:tcW w:w="3020" w:type="dxa"/>
          </w:tcPr>
          <w:p w:rsidR="004329BE" w:rsidRPr="00AD38BA" w:rsidDel="00AD38BA" w:rsidRDefault="004329BE" w:rsidP="004329BE">
            <w:pPr>
              <w:jc w:val="center"/>
              <w:rPr>
                <w:del w:id="205" w:author="sk-mpovalec" w:date="2021-09-27T14:48:00Z"/>
                <w:rFonts w:ascii="Times New Roman" w:hAnsi="Times New Roman" w:cs="Times New Roman"/>
                <w:b/>
                <w:sz w:val="24"/>
                <w:szCs w:val="24"/>
                <w:rPrChange w:id="206" w:author="sk-mpovalec" w:date="2021-09-27T14:47:00Z">
                  <w:rPr>
                    <w:del w:id="207" w:author="sk-mpovalec" w:date="2021-09-27T14:48:00Z"/>
                    <w:b/>
                  </w:rPr>
                </w:rPrChange>
              </w:rPr>
            </w:pPr>
            <w:del w:id="208" w:author="sk-mpovalec" w:date="2021-09-27T14:48:00Z">
              <w:r w:rsidRPr="00AD38BA" w:rsidDel="00AD38BA">
                <w:rPr>
                  <w:rFonts w:ascii="Times New Roman" w:hAnsi="Times New Roman" w:cs="Times New Roman"/>
                  <w:b/>
                  <w:sz w:val="24"/>
                  <w:szCs w:val="24"/>
                  <w:rPrChange w:id="209" w:author="sk-mpovalec" w:date="2021-09-27T14:47:00Z">
                    <w:rPr>
                      <w:b/>
                    </w:rPr>
                  </w:rPrChange>
                </w:rPr>
                <w:delText>2-4 godine</w:delText>
              </w:r>
            </w:del>
          </w:p>
        </w:tc>
        <w:tc>
          <w:tcPr>
            <w:tcW w:w="3021" w:type="dxa"/>
          </w:tcPr>
          <w:p w:rsidR="004329BE" w:rsidRPr="00AD38BA" w:rsidDel="00AD38BA" w:rsidRDefault="004329BE" w:rsidP="004329BE">
            <w:pPr>
              <w:rPr>
                <w:del w:id="210" w:author="sk-mpovalec" w:date="2021-09-27T14:48:00Z"/>
                <w:rFonts w:ascii="Times New Roman" w:hAnsi="Times New Roman" w:cs="Times New Roman"/>
                <w:b/>
                <w:sz w:val="24"/>
                <w:szCs w:val="24"/>
                <w:rPrChange w:id="211" w:author="sk-mpovalec" w:date="2021-09-27T14:47:00Z">
                  <w:rPr>
                    <w:del w:id="212" w:author="sk-mpovalec" w:date="2021-09-27T14:48:00Z"/>
                    <w:b/>
                  </w:rPr>
                </w:rPrChange>
              </w:rPr>
            </w:pPr>
          </w:p>
        </w:tc>
        <w:tc>
          <w:tcPr>
            <w:tcW w:w="3021" w:type="dxa"/>
          </w:tcPr>
          <w:p w:rsidR="004329BE" w:rsidRPr="00AD38BA" w:rsidDel="00AD38BA" w:rsidRDefault="004329BE" w:rsidP="004329BE">
            <w:pPr>
              <w:rPr>
                <w:del w:id="213" w:author="sk-mpovalec" w:date="2021-09-27T14:48:00Z"/>
                <w:rFonts w:ascii="Times New Roman" w:hAnsi="Times New Roman" w:cs="Times New Roman"/>
                <w:b/>
                <w:sz w:val="24"/>
                <w:szCs w:val="24"/>
                <w:rPrChange w:id="214" w:author="sk-mpovalec" w:date="2021-09-27T14:47:00Z">
                  <w:rPr>
                    <w:del w:id="215" w:author="sk-mpovalec" w:date="2021-09-27T14:48:00Z"/>
                    <w:b/>
                  </w:rPr>
                </w:rPrChange>
              </w:rPr>
            </w:pPr>
          </w:p>
        </w:tc>
      </w:tr>
      <w:tr w:rsidR="004329BE" w:rsidRPr="00AD38BA" w:rsidDel="00AD38BA" w:rsidTr="004329BE">
        <w:trPr>
          <w:del w:id="216" w:author="sk-mpovalec" w:date="2021-09-27T14:48:00Z"/>
        </w:trPr>
        <w:tc>
          <w:tcPr>
            <w:tcW w:w="3020" w:type="dxa"/>
          </w:tcPr>
          <w:p w:rsidR="004329BE" w:rsidRPr="00AD38BA" w:rsidDel="00AD38BA" w:rsidRDefault="004329BE" w:rsidP="004329BE">
            <w:pPr>
              <w:jc w:val="center"/>
              <w:rPr>
                <w:del w:id="217" w:author="sk-mpovalec" w:date="2021-09-27T14:48:00Z"/>
                <w:rFonts w:ascii="Times New Roman" w:hAnsi="Times New Roman" w:cs="Times New Roman"/>
                <w:b/>
                <w:sz w:val="24"/>
                <w:szCs w:val="24"/>
                <w:rPrChange w:id="218" w:author="sk-mpovalec" w:date="2021-09-27T14:47:00Z">
                  <w:rPr>
                    <w:del w:id="219" w:author="sk-mpovalec" w:date="2021-09-27T14:48:00Z"/>
                    <w:b/>
                  </w:rPr>
                </w:rPrChange>
              </w:rPr>
            </w:pPr>
            <w:del w:id="220" w:author="sk-mpovalec" w:date="2021-09-27T14:48:00Z">
              <w:r w:rsidRPr="00AD38BA" w:rsidDel="00AD38BA">
                <w:rPr>
                  <w:rFonts w:ascii="Times New Roman" w:hAnsi="Times New Roman" w:cs="Times New Roman"/>
                  <w:b/>
                  <w:sz w:val="24"/>
                  <w:szCs w:val="24"/>
                  <w:rPrChange w:id="221" w:author="sk-mpovalec" w:date="2021-09-27T14:47:00Z">
                    <w:rPr>
                      <w:b/>
                    </w:rPr>
                  </w:rPrChange>
                </w:rPr>
                <w:delText>4-6 godine</w:delText>
              </w:r>
            </w:del>
          </w:p>
        </w:tc>
        <w:tc>
          <w:tcPr>
            <w:tcW w:w="3021" w:type="dxa"/>
          </w:tcPr>
          <w:p w:rsidR="004329BE" w:rsidRPr="00AD38BA" w:rsidDel="00AD38BA" w:rsidRDefault="004329BE" w:rsidP="004329BE">
            <w:pPr>
              <w:rPr>
                <w:del w:id="222" w:author="sk-mpovalec" w:date="2021-09-27T14:48:00Z"/>
                <w:rFonts w:ascii="Times New Roman" w:hAnsi="Times New Roman" w:cs="Times New Roman"/>
                <w:b/>
                <w:sz w:val="24"/>
                <w:szCs w:val="24"/>
                <w:rPrChange w:id="223" w:author="sk-mpovalec" w:date="2021-09-27T14:47:00Z">
                  <w:rPr>
                    <w:del w:id="224" w:author="sk-mpovalec" w:date="2021-09-27T14:48:00Z"/>
                    <w:b/>
                  </w:rPr>
                </w:rPrChange>
              </w:rPr>
            </w:pPr>
          </w:p>
        </w:tc>
        <w:tc>
          <w:tcPr>
            <w:tcW w:w="3021" w:type="dxa"/>
          </w:tcPr>
          <w:p w:rsidR="004329BE" w:rsidRPr="00AD38BA" w:rsidDel="00AD38BA" w:rsidRDefault="004329BE" w:rsidP="004329BE">
            <w:pPr>
              <w:rPr>
                <w:del w:id="225" w:author="sk-mpovalec" w:date="2021-09-27T14:48:00Z"/>
                <w:rFonts w:ascii="Times New Roman" w:hAnsi="Times New Roman" w:cs="Times New Roman"/>
                <w:b/>
                <w:sz w:val="24"/>
                <w:szCs w:val="24"/>
                <w:rPrChange w:id="226" w:author="sk-mpovalec" w:date="2021-09-27T14:47:00Z">
                  <w:rPr>
                    <w:del w:id="227" w:author="sk-mpovalec" w:date="2021-09-27T14:48:00Z"/>
                    <w:b/>
                  </w:rPr>
                </w:rPrChange>
              </w:rPr>
            </w:pPr>
          </w:p>
        </w:tc>
      </w:tr>
      <w:tr w:rsidR="004329BE" w:rsidRPr="00AD38BA" w:rsidDel="00AD38BA" w:rsidTr="004329BE">
        <w:trPr>
          <w:del w:id="228" w:author="sk-mpovalec" w:date="2021-09-27T14:48:00Z"/>
        </w:trPr>
        <w:tc>
          <w:tcPr>
            <w:tcW w:w="3020" w:type="dxa"/>
          </w:tcPr>
          <w:p w:rsidR="004329BE" w:rsidRPr="00AD38BA" w:rsidDel="00AD38BA" w:rsidRDefault="004329BE" w:rsidP="004329BE">
            <w:pPr>
              <w:jc w:val="center"/>
              <w:rPr>
                <w:del w:id="229" w:author="sk-mpovalec" w:date="2021-09-27T14:48:00Z"/>
                <w:rFonts w:ascii="Times New Roman" w:hAnsi="Times New Roman" w:cs="Times New Roman"/>
                <w:b/>
                <w:sz w:val="24"/>
                <w:szCs w:val="24"/>
                <w:rPrChange w:id="230" w:author="sk-mpovalec" w:date="2021-09-27T14:47:00Z">
                  <w:rPr>
                    <w:del w:id="231" w:author="sk-mpovalec" w:date="2021-09-27T14:48:00Z"/>
                    <w:b/>
                  </w:rPr>
                </w:rPrChange>
              </w:rPr>
            </w:pPr>
            <w:del w:id="232" w:author="sk-mpovalec" w:date="2021-09-27T14:48:00Z">
              <w:r w:rsidRPr="00AD38BA" w:rsidDel="00AD38BA">
                <w:rPr>
                  <w:rFonts w:ascii="Times New Roman" w:hAnsi="Times New Roman" w:cs="Times New Roman"/>
                  <w:b/>
                  <w:sz w:val="24"/>
                  <w:szCs w:val="24"/>
                  <w:rPrChange w:id="233" w:author="sk-mpovalec" w:date="2021-09-27T14:47:00Z">
                    <w:rPr>
                      <w:b/>
                    </w:rPr>
                  </w:rPrChange>
                </w:rPr>
                <w:delText>6-8 godine</w:delText>
              </w:r>
            </w:del>
          </w:p>
        </w:tc>
        <w:tc>
          <w:tcPr>
            <w:tcW w:w="3021" w:type="dxa"/>
          </w:tcPr>
          <w:p w:rsidR="004329BE" w:rsidRPr="00AD38BA" w:rsidDel="00AD38BA" w:rsidRDefault="004329BE" w:rsidP="004329BE">
            <w:pPr>
              <w:rPr>
                <w:del w:id="234" w:author="sk-mpovalec" w:date="2021-09-27T14:48:00Z"/>
                <w:rFonts w:ascii="Times New Roman" w:hAnsi="Times New Roman" w:cs="Times New Roman"/>
                <w:b/>
                <w:sz w:val="24"/>
                <w:szCs w:val="24"/>
                <w:rPrChange w:id="235" w:author="sk-mpovalec" w:date="2021-09-27T14:47:00Z">
                  <w:rPr>
                    <w:del w:id="236" w:author="sk-mpovalec" w:date="2021-09-27T14:48:00Z"/>
                    <w:b/>
                  </w:rPr>
                </w:rPrChange>
              </w:rPr>
            </w:pPr>
          </w:p>
        </w:tc>
        <w:tc>
          <w:tcPr>
            <w:tcW w:w="3021" w:type="dxa"/>
          </w:tcPr>
          <w:p w:rsidR="004329BE" w:rsidRPr="00AD38BA" w:rsidDel="00AD38BA" w:rsidRDefault="004329BE" w:rsidP="004329BE">
            <w:pPr>
              <w:rPr>
                <w:del w:id="237" w:author="sk-mpovalec" w:date="2021-09-27T14:48:00Z"/>
                <w:rFonts w:ascii="Times New Roman" w:hAnsi="Times New Roman" w:cs="Times New Roman"/>
                <w:b/>
                <w:sz w:val="24"/>
                <w:szCs w:val="24"/>
                <w:rPrChange w:id="238" w:author="sk-mpovalec" w:date="2021-09-27T14:47:00Z">
                  <w:rPr>
                    <w:del w:id="239" w:author="sk-mpovalec" w:date="2021-09-27T14:48:00Z"/>
                    <w:b/>
                  </w:rPr>
                </w:rPrChange>
              </w:rPr>
            </w:pPr>
          </w:p>
        </w:tc>
      </w:tr>
      <w:tr w:rsidR="004329BE" w:rsidRPr="00AD38BA" w:rsidDel="00AD38BA" w:rsidTr="004329BE">
        <w:trPr>
          <w:del w:id="240" w:author="sk-mpovalec" w:date="2021-09-27T14:48:00Z"/>
        </w:trPr>
        <w:tc>
          <w:tcPr>
            <w:tcW w:w="3020" w:type="dxa"/>
          </w:tcPr>
          <w:p w:rsidR="004329BE" w:rsidRPr="00AD38BA" w:rsidDel="00AD38BA" w:rsidRDefault="004329BE" w:rsidP="004329BE">
            <w:pPr>
              <w:jc w:val="center"/>
              <w:rPr>
                <w:del w:id="241" w:author="sk-mpovalec" w:date="2021-09-27T14:48:00Z"/>
                <w:rFonts w:ascii="Times New Roman" w:hAnsi="Times New Roman" w:cs="Times New Roman"/>
                <w:b/>
                <w:sz w:val="24"/>
                <w:szCs w:val="24"/>
                <w:rPrChange w:id="242" w:author="sk-mpovalec" w:date="2021-09-27T14:47:00Z">
                  <w:rPr>
                    <w:del w:id="243" w:author="sk-mpovalec" w:date="2021-09-27T14:48:00Z"/>
                    <w:b/>
                  </w:rPr>
                </w:rPrChange>
              </w:rPr>
            </w:pPr>
            <w:del w:id="244" w:author="sk-mpovalec" w:date="2021-09-27T14:48:00Z">
              <w:r w:rsidRPr="00AD38BA" w:rsidDel="00AD38BA">
                <w:rPr>
                  <w:rFonts w:ascii="Times New Roman" w:hAnsi="Times New Roman" w:cs="Times New Roman"/>
                  <w:b/>
                  <w:sz w:val="24"/>
                  <w:szCs w:val="24"/>
                  <w:rPrChange w:id="245" w:author="sk-mpovalec" w:date="2021-09-27T14:47:00Z">
                    <w:rPr>
                      <w:b/>
                    </w:rPr>
                  </w:rPrChange>
                </w:rPr>
                <w:delText>8-10 godine</w:delText>
              </w:r>
            </w:del>
          </w:p>
        </w:tc>
        <w:tc>
          <w:tcPr>
            <w:tcW w:w="3021" w:type="dxa"/>
          </w:tcPr>
          <w:p w:rsidR="004329BE" w:rsidRPr="00AD38BA" w:rsidDel="00AD38BA" w:rsidRDefault="004329BE" w:rsidP="004329BE">
            <w:pPr>
              <w:rPr>
                <w:del w:id="246" w:author="sk-mpovalec" w:date="2021-09-27T14:48:00Z"/>
                <w:rFonts w:ascii="Times New Roman" w:hAnsi="Times New Roman" w:cs="Times New Roman"/>
                <w:b/>
                <w:sz w:val="24"/>
                <w:szCs w:val="24"/>
                <w:rPrChange w:id="247" w:author="sk-mpovalec" w:date="2021-09-27T14:47:00Z">
                  <w:rPr>
                    <w:del w:id="248" w:author="sk-mpovalec" w:date="2021-09-27T14:48:00Z"/>
                    <w:b/>
                  </w:rPr>
                </w:rPrChange>
              </w:rPr>
            </w:pPr>
          </w:p>
        </w:tc>
        <w:tc>
          <w:tcPr>
            <w:tcW w:w="3021" w:type="dxa"/>
          </w:tcPr>
          <w:p w:rsidR="004329BE" w:rsidRPr="00AD38BA" w:rsidDel="00AD38BA" w:rsidRDefault="004329BE" w:rsidP="004329BE">
            <w:pPr>
              <w:rPr>
                <w:del w:id="249" w:author="sk-mpovalec" w:date="2021-09-27T14:48:00Z"/>
                <w:rFonts w:ascii="Times New Roman" w:hAnsi="Times New Roman" w:cs="Times New Roman"/>
                <w:b/>
                <w:sz w:val="24"/>
                <w:szCs w:val="24"/>
                <w:rPrChange w:id="250" w:author="sk-mpovalec" w:date="2021-09-27T14:47:00Z">
                  <w:rPr>
                    <w:del w:id="251" w:author="sk-mpovalec" w:date="2021-09-27T14:48:00Z"/>
                    <w:b/>
                  </w:rPr>
                </w:rPrChange>
              </w:rPr>
            </w:pPr>
          </w:p>
        </w:tc>
      </w:tr>
      <w:tr w:rsidR="004329BE" w:rsidRPr="00AD38BA" w:rsidDel="00AD38BA" w:rsidTr="004329BE">
        <w:trPr>
          <w:del w:id="252" w:author="sk-mpovalec" w:date="2021-09-27T14:48:00Z"/>
        </w:trPr>
        <w:tc>
          <w:tcPr>
            <w:tcW w:w="3020" w:type="dxa"/>
          </w:tcPr>
          <w:p w:rsidR="004329BE" w:rsidRPr="00AD38BA" w:rsidDel="00AD38BA" w:rsidRDefault="004329BE" w:rsidP="004329BE">
            <w:pPr>
              <w:jc w:val="center"/>
              <w:rPr>
                <w:del w:id="253" w:author="sk-mpovalec" w:date="2021-09-27T14:48:00Z"/>
                <w:rFonts w:ascii="Times New Roman" w:hAnsi="Times New Roman" w:cs="Times New Roman"/>
                <w:b/>
                <w:sz w:val="24"/>
                <w:szCs w:val="24"/>
                <w:rPrChange w:id="254" w:author="sk-mpovalec" w:date="2021-09-27T14:47:00Z">
                  <w:rPr>
                    <w:del w:id="255" w:author="sk-mpovalec" w:date="2021-09-27T14:48:00Z"/>
                    <w:b/>
                  </w:rPr>
                </w:rPrChange>
              </w:rPr>
            </w:pPr>
            <w:del w:id="256" w:author="sk-mpovalec" w:date="2021-09-27T14:48:00Z">
              <w:r w:rsidRPr="00AD38BA" w:rsidDel="00AD38BA">
                <w:rPr>
                  <w:rFonts w:ascii="Times New Roman" w:hAnsi="Times New Roman" w:cs="Times New Roman"/>
                  <w:b/>
                  <w:sz w:val="24"/>
                  <w:szCs w:val="24"/>
                  <w:rPrChange w:id="257" w:author="sk-mpovalec" w:date="2021-09-27T14:47:00Z">
                    <w:rPr>
                      <w:b/>
                    </w:rPr>
                  </w:rPrChange>
                </w:rPr>
                <w:delText>10-12 godine</w:delText>
              </w:r>
            </w:del>
          </w:p>
        </w:tc>
        <w:tc>
          <w:tcPr>
            <w:tcW w:w="3021" w:type="dxa"/>
          </w:tcPr>
          <w:p w:rsidR="004329BE" w:rsidRPr="00AD38BA" w:rsidDel="00AD38BA" w:rsidRDefault="004329BE" w:rsidP="004329BE">
            <w:pPr>
              <w:rPr>
                <w:del w:id="258" w:author="sk-mpovalec" w:date="2021-09-27T14:48:00Z"/>
                <w:rFonts w:ascii="Times New Roman" w:hAnsi="Times New Roman" w:cs="Times New Roman"/>
                <w:b/>
                <w:sz w:val="24"/>
                <w:szCs w:val="24"/>
                <w:rPrChange w:id="259" w:author="sk-mpovalec" w:date="2021-09-27T14:47:00Z">
                  <w:rPr>
                    <w:del w:id="260" w:author="sk-mpovalec" w:date="2021-09-27T14:48:00Z"/>
                    <w:b/>
                  </w:rPr>
                </w:rPrChange>
              </w:rPr>
            </w:pPr>
          </w:p>
        </w:tc>
        <w:tc>
          <w:tcPr>
            <w:tcW w:w="3021" w:type="dxa"/>
          </w:tcPr>
          <w:p w:rsidR="004329BE" w:rsidRPr="00AD38BA" w:rsidDel="00AD38BA" w:rsidRDefault="004329BE" w:rsidP="004329BE">
            <w:pPr>
              <w:rPr>
                <w:del w:id="261" w:author="sk-mpovalec" w:date="2021-09-27T14:48:00Z"/>
                <w:rFonts w:ascii="Times New Roman" w:hAnsi="Times New Roman" w:cs="Times New Roman"/>
                <w:b/>
                <w:sz w:val="24"/>
                <w:szCs w:val="24"/>
                <w:rPrChange w:id="262" w:author="sk-mpovalec" w:date="2021-09-27T14:47:00Z">
                  <w:rPr>
                    <w:del w:id="263" w:author="sk-mpovalec" w:date="2021-09-27T14:48:00Z"/>
                    <w:b/>
                  </w:rPr>
                </w:rPrChange>
              </w:rPr>
            </w:pPr>
          </w:p>
        </w:tc>
      </w:tr>
      <w:tr w:rsidR="004329BE" w:rsidRPr="00AD38BA" w:rsidDel="00AD38BA" w:rsidTr="004329BE">
        <w:trPr>
          <w:trHeight w:val="323"/>
          <w:del w:id="264" w:author="sk-mpovalec" w:date="2021-09-27T14:48:00Z"/>
        </w:trPr>
        <w:tc>
          <w:tcPr>
            <w:tcW w:w="3020" w:type="dxa"/>
          </w:tcPr>
          <w:p w:rsidR="004329BE" w:rsidRPr="00AD38BA" w:rsidDel="00AD38BA" w:rsidRDefault="004329BE" w:rsidP="004329BE">
            <w:pPr>
              <w:jc w:val="center"/>
              <w:rPr>
                <w:del w:id="265" w:author="sk-mpovalec" w:date="2021-09-27T14:48:00Z"/>
                <w:rFonts w:ascii="Times New Roman" w:hAnsi="Times New Roman" w:cs="Times New Roman"/>
                <w:b/>
                <w:sz w:val="24"/>
                <w:szCs w:val="24"/>
                <w:rPrChange w:id="266" w:author="sk-mpovalec" w:date="2021-09-27T14:47:00Z">
                  <w:rPr>
                    <w:del w:id="267" w:author="sk-mpovalec" w:date="2021-09-27T14:48:00Z"/>
                    <w:b/>
                  </w:rPr>
                </w:rPrChange>
              </w:rPr>
            </w:pPr>
            <w:del w:id="268" w:author="sk-mpovalec" w:date="2021-09-27T14:48:00Z">
              <w:r w:rsidRPr="00AD38BA" w:rsidDel="00AD38BA">
                <w:rPr>
                  <w:rFonts w:ascii="Times New Roman" w:hAnsi="Times New Roman" w:cs="Times New Roman"/>
                  <w:b/>
                  <w:sz w:val="24"/>
                  <w:szCs w:val="24"/>
                  <w:rPrChange w:id="269" w:author="sk-mpovalec" w:date="2021-09-27T14:47:00Z">
                    <w:rPr>
                      <w:b/>
                    </w:rPr>
                  </w:rPrChange>
                </w:rPr>
                <w:delText>12-14 godine</w:delText>
              </w:r>
            </w:del>
          </w:p>
        </w:tc>
        <w:tc>
          <w:tcPr>
            <w:tcW w:w="3021" w:type="dxa"/>
          </w:tcPr>
          <w:p w:rsidR="004329BE" w:rsidRPr="00AD38BA" w:rsidDel="00AD38BA" w:rsidRDefault="004329BE" w:rsidP="004329BE">
            <w:pPr>
              <w:rPr>
                <w:del w:id="270" w:author="sk-mpovalec" w:date="2021-09-27T14:48:00Z"/>
                <w:rFonts w:ascii="Times New Roman" w:hAnsi="Times New Roman" w:cs="Times New Roman"/>
                <w:b/>
                <w:sz w:val="24"/>
                <w:szCs w:val="24"/>
                <w:rPrChange w:id="271" w:author="sk-mpovalec" w:date="2021-09-27T14:47:00Z">
                  <w:rPr>
                    <w:del w:id="272" w:author="sk-mpovalec" w:date="2021-09-27T14:48:00Z"/>
                    <w:b/>
                  </w:rPr>
                </w:rPrChange>
              </w:rPr>
            </w:pPr>
          </w:p>
        </w:tc>
        <w:tc>
          <w:tcPr>
            <w:tcW w:w="3021" w:type="dxa"/>
          </w:tcPr>
          <w:p w:rsidR="004329BE" w:rsidRPr="00AD38BA" w:rsidDel="00AD38BA" w:rsidRDefault="004329BE" w:rsidP="004329BE">
            <w:pPr>
              <w:rPr>
                <w:del w:id="273" w:author="sk-mpovalec" w:date="2021-09-27T14:48:00Z"/>
                <w:rFonts w:ascii="Times New Roman" w:hAnsi="Times New Roman" w:cs="Times New Roman"/>
                <w:b/>
                <w:sz w:val="24"/>
                <w:szCs w:val="24"/>
                <w:rPrChange w:id="274" w:author="sk-mpovalec" w:date="2021-09-27T14:47:00Z">
                  <w:rPr>
                    <w:del w:id="275" w:author="sk-mpovalec" w:date="2021-09-27T14:48:00Z"/>
                    <w:b/>
                  </w:rPr>
                </w:rPrChange>
              </w:rPr>
            </w:pPr>
          </w:p>
        </w:tc>
      </w:tr>
    </w:tbl>
    <w:p w:rsidR="007A4D97" w:rsidRPr="00AD38BA" w:rsidDel="00AD38BA" w:rsidRDefault="007A4D97">
      <w:pPr>
        <w:rPr>
          <w:del w:id="276" w:author="sk-mpovalec" w:date="2021-09-27T14:49:00Z"/>
          <w:rFonts w:ascii="Times New Roman" w:hAnsi="Times New Roman" w:cs="Times New Roman"/>
          <w:b/>
          <w:sz w:val="24"/>
          <w:szCs w:val="24"/>
          <w:rPrChange w:id="277" w:author="sk-mpovalec" w:date="2021-09-27T14:47:00Z">
            <w:rPr>
              <w:del w:id="278" w:author="sk-mpovalec" w:date="2021-09-27T14:49:00Z"/>
              <w:b/>
            </w:rPr>
          </w:rPrChange>
        </w:rPr>
      </w:pPr>
    </w:p>
    <w:p w:rsidR="007A4D97" w:rsidRPr="00AD38BA" w:rsidRDefault="007A4D97">
      <w:pPr>
        <w:rPr>
          <w:rFonts w:ascii="Times New Roman" w:hAnsi="Times New Roman" w:cs="Times New Roman"/>
          <w:b/>
          <w:sz w:val="24"/>
          <w:szCs w:val="24"/>
          <w:rPrChange w:id="279" w:author="sk-mpovalec" w:date="2021-09-27T14:47:00Z">
            <w:rPr>
              <w:b/>
            </w:rPr>
          </w:rPrChange>
        </w:rPr>
      </w:pPr>
    </w:p>
    <w:p w:rsidR="007A4D97" w:rsidRPr="00AD38BA" w:rsidDel="00AD38BA" w:rsidRDefault="007A4D97">
      <w:pPr>
        <w:rPr>
          <w:del w:id="280" w:author="sk-mpovalec" w:date="2021-09-27T14:49:00Z"/>
          <w:rFonts w:ascii="Times New Roman" w:hAnsi="Times New Roman" w:cs="Times New Roman"/>
          <w:b/>
          <w:sz w:val="24"/>
          <w:szCs w:val="24"/>
          <w:rPrChange w:id="281" w:author="sk-mpovalec" w:date="2021-09-27T14:47:00Z">
            <w:rPr>
              <w:del w:id="282" w:author="sk-mpovalec" w:date="2021-09-27T14:49:00Z"/>
              <w:b/>
            </w:rPr>
          </w:rPrChange>
        </w:rPr>
      </w:pPr>
    </w:p>
    <w:p w:rsidR="007A4D97" w:rsidDel="00AD38BA" w:rsidRDefault="007A4D97">
      <w:pPr>
        <w:rPr>
          <w:del w:id="283" w:author="sk-mpovalec" w:date="2021-09-27T14:49:00Z"/>
          <w:b/>
        </w:rPr>
      </w:pPr>
    </w:p>
    <w:p w:rsidR="00F170EF" w:rsidRPr="00F170EF" w:rsidRDefault="00F170EF"/>
    <w:sectPr w:rsidR="00F170EF" w:rsidRPr="00F170EF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94D5E"/>
    <w:multiLevelType w:val="hybridMultilevel"/>
    <w:tmpl w:val="8CE2440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877AB"/>
    <w:multiLevelType w:val="hybridMultilevel"/>
    <w:tmpl w:val="F000D8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14DC4"/>
    <w:multiLevelType w:val="hybridMultilevel"/>
    <w:tmpl w:val="E4622C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3333DC"/>
    <w:multiLevelType w:val="hybridMultilevel"/>
    <w:tmpl w:val="DA3CE0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B928A4"/>
    <w:multiLevelType w:val="hybridMultilevel"/>
    <w:tmpl w:val="9B9EA7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7E33A68"/>
    <w:multiLevelType w:val="hybridMultilevel"/>
    <w:tmpl w:val="5DF26E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1"/>
  </w:num>
  <w:num w:numId="6">
    <w:abstractNumId w:val="2"/>
  </w:num>
  <w:num w:numId="7">
    <w:abstractNumId w:val="0"/>
  </w:num>
  <w:num w:numId="8">
    <w:abstractNumId w:val="4"/>
  </w:num>
  <w:num w:numId="9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risnik">
    <w15:presenceInfo w15:providerId="Windows Live" w15:userId="77ba6ffb5b0b791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AA0C99"/>
    <w:rsid w:val="0004277A"/>
    <w:rsid w:val="00043E12"/>
    <w:rsid w:val="00083C9B"/>
    <w:rsid w:val="000A406F"/>
    <w:rsid w:val="000C75BA"/>
    <w:rsid w:val="000E2A93"/>
    <w:rsid w:val="001470FC"/>
    <w:rsid w:val="002171BA"/>
    <w:rsid w:val="00285FDE"/>
    <w:rsid w:val="002D523A"/>
    <w:rsid w:val="002E41D1"/>
    <w:rsid w:val="002E7A17"/>
    <w:rsid w:val="003037BC"/>
    <w:rsid w:val="00313FEB"/>
    <w:rsid w:val="00392DA1"/>
    <w:rsid w:val="003F3103"/>
    <w:rsid w:val="004329BE"/>
    <w:rsid w:val="00442C58"/>
    <w:rsid w:val="00443310"/>
    <w:rsid w:val="004612F5"/>
    <w:rsid w:val="00486EAA"/>
    <w:rsid w:val="004B1390"/>
    <w:rsid w:val="0051176C"/>
    <w:rsid w:val="00524139"/>
    <w:rsid w:val="00534CA8"/>
    <w:rsid w:val="005422B4"/>
    <w:rsid w:val="005462F0"/>
    <w:rsid w:val="00573494"/>
    <w:rsid w:val="00582218"/>
    <w:rsid w:val="00582FDF"/>
    <w:rsid w:val="005B40D2"/>
    <w:rsid w:val="00662406"/>
    <w:rsid w:val="006A0834"/>
    <w:rsid w:val="00721E30"/>
    <w:rsid w:val="007A4D97"/>
    <w:rsid w:val="007B6EFC"/>
    <w:rsid w:val="00810E10"/>
    <w:rsid w:val="00890A0A"/>
    <w:rsid w:val="008A02CC"/>
    <w:rsid w:val="008B1991"/>
    <w:rsid w:val="008D2753"/>
    <w:rsid w:val="008E196B"/>
    <w:rsid w:val="008F7F57"/>
    <w:rsid w:val="00914C7D"/>
    <w:rsid w:val="009354AB"/>
    <w:rsid w:val="0093633A"/>
    <w:rsid w:val="00936FB8"/>
    <w:rsid w:val="00A05332"/>
    <w:rsid w:val="00A51938"/>
    <w:rsid w:val="00A541C8"/>
    <w:rsid w:val="00AA0C99"/>
    <w:rsid w:val="00AD38BA"/>
    <w:rsid w:val="00B0376B"/>
    <w:rsid w:val="00B12CEE"/>
    <w:rsid w:val="00BA386F"/>
    <w:rsid w:val="00C270CC"/>
    <w:rsid w:val="00C55B2E"/>
    <w:rsid w:val="00C877EE"/>
    <w:rsid w:val="00C94C82"/>
    <w:rsid w:val="00CA4370"/>
    <w:rsid w:val="00CA696E"/>
    <w:rsid w:val="00CC72EB"/>
    <w:rsid w:val="00CD737E"/>
    <w:rsid w:val="00D04ECA"/>
    <w:rsid w:val="00D1524C"/>
    <w:rsid w:val="00D302E4"/>
    <w:rsid w:val="00D36EF2"/>
    <w:rsid w:val="00D74033"/>
    <w:rsid w:val="00D77B78"/>
    <w:rsid w:val="00D91E53"/>
    <w:rsid w:val="00D9679A"/>
    <w:rsid w:val="00E260E8"/>
    <w:rsid w:val="00E31005"/>
    <w:rsid w:val="00E430E3"/>
    <w:rsid w:val="00E50CDB"/>
    <w:rsid w:val="00E64353"/>
    <w:rsid w:val="00ED7147"/>
    <w:rsid w:val="00F06E19"/>
    <w:rsid w:val="00F170EF"/>
    <w:rsid w:val="00F441E4"/>
    <w:rsid w:val="00FA36EC"/>
    <w:rsid w:val="00FD7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D68F1-ADC2-4C59-A548-D2F5FC651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482</Words>
  <Characters>2749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sk-mpovalec</cp:lastModifiedBy>
  <cp:revision>15</cp:revision>
  <dcterms:created xsi:type="dcterms:W3CDTF">2021-09-17T09:48:00Z</dcterms:created>
  <dcterms:modified xsi:type="dcterms:W3CDTF">2021-09-27T12:49:00Z</dcterms:modified>
</cp:coreProperties>
</file>